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01701" w14:paraId="6F887513" w14:textId="77777777" w:rsidTr="008B0CB6">
        <w:tc>
          <w:tcPr>
            <w:tcW w:w="1620" w:type="dxa"/>
            <w:tcBorders>
              <w:bottom w:val="single" w:sz="4" w:space="0" w:color="auto"/>
            </w:tcBorders>
            <w:shd w:val="clear" w:color="auto" w:fill="FFFFFF"/>
            <w:vAlign w:val="center"/>
          </w:tcPr>
          <w:p w14:paraId="11DEC12C" w14:textId="77777777" w:rsidR="00501701" w:rsidRDefault="00501701" w:rsidP="008B0CB6">
            <w:pPr>
              <w:pStyle w:val="Header"/>
            </w:pPr>
            <w:r>
              <w:t>NPRR Number</w:t>
            </w:r>
          </w:p>
        </w:tc>
        <w:tc>
          <w:tcPr>
            <w:tcW w:w="1260" w:type="dxa"/>
            <w:tcBorders>
              <w:bottom w:val="single" w:sz="4" w:space="0" w:color="auto"/>
            </w:tcBorders>
            <w:vAlign w:val="center"/>
          </w:tcPr>
          <w:p w14:paraId="29A5623E" w14:textId="77777777" w:rsidR="00501701" w:rsidRDefault="00501701" w:rsidP="008B0CB6">
            <w:pPr>
              <w:pStyle w:val="Header"/>
            </w:pPr>
            <w:hyperlink r:id="rId8" w:history="1">
              <w:r>
                <w:rPr>
                  <w:rStyle w:val="Hyperlink"/>
                  <w:rFonts w:cs="Arial"/>
                </w:rPr>
                <w:t>1280</w:t>
              </w:r>
            </w:hyperlink>
          </w:p>
        </w:tc>
        <w:tc>
          <w:tcPr>
            <w:tcW w:w="900" w:type="dxa"/>
            <w:tcBorders>
              <w:bottom w:val="single" w:sz="4" w:space="0" w:color="auto"/>
            </w:tcBorders>
            <w:shd w:val="clear" w:color="auto" w:fill="FFFFFF"/>
            <w:vAlign w:val="center"/>
          </w:tcPr>
          <w:p w14:paraId="48B6B346" w14:textId="77777777" w:rsidR="00501701" w:rsidRDefault="00501701" w:rsidP="008B0CB6">
            <w:pPr>
              <w:pStyle w:val="Header"/>
            </w:pPr>
            <w:r>
              <w:t>NPRR Title</w:t>
            </w:r>
          </w:p>
        </w:tc>
        <w:tc>
          <w:tcPr>
            <w:tcW w:w="6660" w:type="dxa"/>
            <w:tcBorders>
              <w:bottom w:val="single" w:sz="4" w:space="0" w:color="auto"/>
            </w:tcBorders>
            <w:vAlign w:val="center"/>
          </w:tcPr>
          <w:p w14:paraId="24085A99" w14:textId="77777777" w:rsidR="00501701" w:rsidRDefault="00501701" w:rsidP="008B0CB6">
            <w:pPr>
              <w:pStyle w:val="Header"/>
            </w:pPr>
            <w:r>
              <w:t xml:space="preserve">Establish Process </w:t>
            </w:r>
            <w:r w:rsidRPr="00E1263E">
              <w:t>for Permanent Bypass of Series Capacitor</w:t>
            </w:r>
          </w:p>
        </w:tc>
      </w:tr>
      <w:tr w:rsidR="00501701" w:rsidRPr="00E01925" w14:paraId="076DCEF4" w14:textId="77777777" w:rsidTr="008B0CB6">
        <w:trPr>
          <w:trHeight w:val="518"/>
        </w:trPr>
        <w:tc>
          <w:tcPr>
            <w:tcW w:w="2880" w:type="dxa"/>
            <w:gridSpan w:val="2"/>
            <w:shd w:val="clear" w:color="auto" w:fill="FFFFFF"/>
            <w:vAlign w:val="center"/>
          </w:tcPr>
          <w:p w14:paraId="61003D68" w14:textId="77777777" w:rsidR="00501701" w:rsidRPr="00E01925" w:rsidRDefault="00501701" w:rsidP="008B0CB6">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6140A103" w14:textId="40AE7F80" w:rsidR="00501701" w:rsidRPr="00E01925" w:rsidRDefault="00501701" w:rsidP="008B0CB6">
            <w:pPr>
              <w:pStyle w:val="NormalArial"/>
              <w:spacing w:before="120" w:after="120"/>
            </w:pPr>
            <w:r>
              <w:t>September 17</w:t>
            </w:r>
            <w:r>
              <w:t>, 2025</w:t>
            </w:r>
          </w:p>
        </w:tc>
      </w:tr>
      <w:tr w:rsidR="00501701" w14:paraId="35371AD6" w14:textId="77777777" w:rsidTr="008B0CB6">
        <w:trPr>
          <w:trHeight w:val="161"/>
        </w:trPr>
        <w:tc>
          <w:tcPr>
            <w:tcW w:w="2880" w:type="dxa"/>
            <w:gridSpan w:val="2"/>
            <w:tcBorders>
              <w:top w:val="single" w:sz="4" w:space="0" w:color="auto"/>
              <w:bottom w:val="single" w:sz="4" w:space="0" w:color="auto"/>
            </w:tcBorders>
            <w:shd w:val="clear" w:color="auto" w:fill="FFFFFF"/>
            <w:vAlign w:val="center"/>
          </w:tcPr>
          <w:p w14:paraId="1AA91878" w14:textId="77777777" w:rsidR="00501701" w:rsidRDefault="00501701" w:rsidP="008B0CB6">
            <w:pPr>
              <w:pStyle w:val="Header"/>
              <w:spacing w:before="120" w:after="120"/>
            </w:pPr>
            <w:r>
              <w:t>Action</w:t>
            </w:r>
          </w:p>
        </w:tc>
        <w:tc>
          <w:tcPr>
            <w:tcW w:w="7560" w:type="dxa"/>
            <w:gridSpan w:val="2"/>
            <w:tcBorders>
              <w:top w:val="single" w:sz="4" w:space="0" w:color="auto"/>
            </w:tcBorders>
            <w:vAlign w:val="center"/>
          </w:tcPr>
          <w:p w14:paraId="641C856A" w14:textId="4385B618" w:rsidR="00501701" w:rsidRPr="00FB509B" w:rsidRDefault="00501701" w:rsidP="008B0CB6">
            <w:pPr>
              <w:pStyle w:val="NormalArial"/>
              <w:spacing w:before="120" w:after="120"/>
            </w:pPr>
            <w:r>
              <w:t>Recommended Approval</w:t>
            </w:r>
          </w:p>
        </w:tc>
      </w:tr>
      <w:tr w:rsidR="00501701" w14:paraId="60B16AD6" w14:textId="77777777" w:rsidTr="008B0CB6">
        <w:trPr>
          <w:trHeight w:val="359"/>
        </w:trPr>
        <w:tc>
          <w:tcPr>
            <w:tcW w:w="2880" w:type="dxa"/>
            <w:gridSpan w:val="2"/>
            <w:tcBorders>
              <w:top w:val="single" w:sz="4" w:space="0" w:color="auto"/>
              <w:bottom w:val="single" w:sz="4" w:space="0" w:color="auto"/>
            </w:tcBorders>
            <w:shd w:val="clear" w:color="auto" w:fill="FFFFFF"/>
            <w:vAlign w:val="center"/>
          </w:tcPr>
          <w:p w14:paraId="1E0D49BA" w14:textId="77777777" w:rsidR="00501701" w:rsidRDefault="00501701" w:rsidP="008B0CB6">
            <w:pPr>
              <w:pStyle w:val="Header"/>
              <w:spacing w:before="120" w:after="120"/>
            </w:pPr>
            <w:r>
              <w:t xml:space="preserve">Timeline </w:t>
            </w:r>
          </w:p>
        </w:tc>
        <w:tc>
          <w:tcPr>
            <w:tcW w:w="7560" w:type="dxa"/>
            <w:gridSpan w:val="2"/>
            <w:tcBorders>
              <w:top w:val="single" w:sz="4" w:space="0" w:color="auto"/>
            </w:tcBorders>
            <w:vAlign w:val="center"/>
          </w:tcPr>
          <w:p w14:paraId="7ED23112" w14:textId="77777777" w:rsidR="00501701" w:rsidRPr="00FB509B" w:rsidRDefault="00501701" w:rsidP="008B0CB6">
            <w:pPr>
              <w:pStyle w:val="NormalArial"/>
              <w:spacing w:before="120" w:after="120"/>
            </w:pPr>
            <w:r w:rsidRPr="00FB509B">
              <w:t>Normal</w:t>
            </w:r>
          </w:p>
        </w:tc>
      </w:tr>
      <w:tr w:rsidR="00501701" w14:paraId="7EDFC1BC" w14:textId="77777777" w:rsidTr="008B0CB6">
        <w:trPr>
          <w:trHeight w:val="773"/>
        </w:trPr>
        <w:tc>
          <w:tcPr>
            <w:tcW w:w="2880" w:type="dxa"/>
            <w:gridSpan w:val="2"/>
            <w:tcBorders>
              <w:top w:val="single" w:sz="4" w:space="0" w:color="auto"/>
              <w:bottom w:val="single" w:sz="4" w:space="0" w:color="auto"/>
            </w:tcBorders>
            <w:shd w:val="clear" w:color="auto" w:fill="FFFFFF"/>
            <w:vAlign w:val="center"/>
          </w:tcPr>
          <w:p w14:paraId="115C71C8" w14:textId="77777777" w:rsidR="00501701" w:rsidRDefault="00501701" w:rsidP="008B0CB6">
            <w:pPr>
              <w:pStyle w:val="Header"/>
              <w:spacing w:before="120" w:after="120"/>
            </w:pPr>
            <w:r>
              <w:t>Proposed Effective Date</w:t>
            </w:r>
          </w:p>
        </w:tc>
        <w:tc>
          <w:tcPr>
            <w:tcW w:w="7560" w:type="dxa"/>
            <w:gridSpan w:val="2"/>
            <w:tcBorders>
              <w:top w:val="single" w:sz="4" w:space="0" w:color="auto"/>
            </w:tcBorders>
            <w:vAlign w:val="center"/>
          </w:tcPr>
          <w:p w14:paraId="2285B790" w14:textId="77777777" w:rsidR="00501701" w:rsidRPr="00FB509B" w:rsidRDefault="00501701" w:rsidP="008B0CB6">
            <w:pPr>
              <w:pStyle w:val="NormalArial"/>
              <w:spacing w:before="120" w:after="120"/>
            </w:pPr>
            <w:r>
              <w:t>To be determined</w:t>
            </w:r>
          </w:p>
        </w:tc>
      </w:tr>
      <w:tr w:rsidR="00501701" w14:paraId="770B76B4" w14:textId="77777777" w:rsidTr="008B0CB6">
        <w:trPr>
          <w:trHeight w:val="773"/>
        </w:trPr>
        <w:tc>
          <w:tcPr>
            <w:tcW w:w="2880" w:type="dxa"/>
            <w:gridSpan w:val="2"/>
            <w:tcBorders>
              <w:top w:val="single" w:sz="4" w:space="0" w:color="auto"/>
              <w:bottom w:val="single" w:sz="4" w:space="0" w:color="auto"/>
            </w:tcBorders>
            <w:shd w:val="clear" w:color="auto" w:fill="FFFFFF"/>
            <w:vAlign w:val="center"/>
          </w:tcPr>
          <w:p w14:paraId="691852DD" w14:textId="77777777" w:rsidR="00501701" w:rsidRDefault="00501701" w:rsidP="008B0CB6">
            <w:pPr>
              <w:pStyle w:val="Header"/>
              <w:spacing w:before="120" w:after="120"/>
            </w:pPr>
            <w:r>
              <w:t>Priority and Rank Assigned</w:t>
            </w:r>
          </w:p>
        </w:tc>
        <w:tc>
          <w:tcPr>
            <w:tcW w:w="7560" w:type="dxa"/>
            <w:gridSpan w:val="2"/>
            <w:tcBorders>
              <w:top w:val="single" w:sz="4" w:space="0" w:color="auto"/>
            </w:tcBorders>
            <w:vAlign w:val="center"/>
          </w:tcPr>
          <w:p w14:paraId="652FD501" w14:textId="77777777" w:rsidR="00501701" w:rsidRPr="00FB509B" w:rsidRDefault="00501701" w:rsidP="008B0CB6">
            <w:pPr>
              <w:pStyle w:val="NormalArial"/>
              <w:spacing w:before="120" w:after="120"/>
            </w:pPr>
            <w:r>
              <w:t>To be determined</w:t>
            </w:r>
          </w:p>
        </w:tc>
      </w:tr>
      <w:tr w:rsidR="00501701" w14:paraId="4DC38BAE" w14:textId="77777777" w:rsidTr="008B0CB6">
        <w:trPr>
          <w:trHeight w:val="773"/>
        </w:trPr>
        <w:tc>
          <w:tcPr>
            <w:tcW w:w="2880" w:type="dxa"/>
            <w:gridSpan w:val="2"/>
            <w:tcBorders>
              <w:top w:val="single" w:sz="4" w:space="0" w:color="auto"/>
              <w:bottom w:val="single" w:sz="4" w:space="0" w:color="auto"/>
            </w:tcBorders>
            <w:shd w:val="clear" w:color="auto" w:fill="FFFFFF"/>
            <w:vAlign w:val="center"/>
          </w:tcPr>
          <w:p w14:paraId="0DD5D473" w14:textId="77777777" w:rsidR="00501701" w:rsidRDefault="00501701" w:rsidP="008B0CB6">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5F43F965" w14:textId="77777777" w:rsidR="00501701" w:rsidRPr="00FB509B" w:rsidRDefault="00501701" w:rsidP="008B0CB6">
            <w:pPr>
              <w:pStyle w:val="NormalArial"/>
              <w:spacing w:before="120" w:after="120"/>
            </w:pPr>
            <w:r>
              <w:t>3.11.4.3, Categorization of Proposed Transmission Projects</w:t>
            </w:r>
          </w:p>
        </w:tc>
      </w:tr>
      <w:tr w:rsidR="00501701" w14:paraId="7DD20A05" w14:textId="77777777" w:rsidTr="008B0CB6">
        <w:trPr>
          <w:trHeight w:val="518"/>
        </w:trPr>
        <w:tc>
          <w:tcPr>
            <w:tcW w:w="2880" w:type="dxa"/>
            <w:gridSpan w:val="2"/>
            <w:tcBorders>
              <w:bottom w:val="single" w:sz="4" w:space="0" w:color="auto"/>
            </w:tcBorders>
            <w:shd w:val="clear" w:color="auto" w:fill="FFFFFF"/>
            <w:vAlign w:val="center"/>
          </w:tcPr>
          <w:p w14:paraId="61D272F1" w14:textId="77777777" w:rsidR="00501701" w:rsidRDefault="00501701" w:rsidP="008B0CB6">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6190747F" w14:textId="77777777" w:rsidR="00501701" w:rsidRPr="00FB509B" w:rsidRDefault="00501701" w:rsidP="008B0CB6">
            <w:pPr>
              <w:pStyle w:val="NormalArial"/>
              <w:spacing w:before="120" w:after="120"/>
            </w:pPr>
            <w:r>
              <w:t>None</w:t>
            </w:r>
          </w:p>
        </w:tc>
      </w:tr>
      <w:tr w:rsidR="00501701" w14:paraId="37199482" w14:textId="77777777" w:rsidTr="008B0CB6">
        <w:trPr>
          <w:trHeight w:val="518"/>
        </w:trPr>
        <w:tc>
          <w:tcPr>
            <w:tcW w:w="2880" w:type="dxa"/>
            <w:gridSpan w:val="2"/>
            <w:tcBorders>
              <w:bottom w:val="single" w:sz="4" w:space="0" w:color="auto"/>
            </w:tcBorders>
            <w:shd w:val="clear" w:color="auto" w:fill="FFFFFF"/>
            <w:vAlign w:val="center"/>
          </w:tcPr>
          <w:p w14:paraId="7DD75281" w14:textId="77777777" w:rsidR="00501701" w:rsidRDefault="00501701" w:rsidP="008B0CB6">
            <w:pPr>
              <w:pStyle w:val="Header"/>
              <w:spacing w:before="120" w:after="120"/>
            </w:pPr>
            <w:r>
              <w:t>Revision Description</w:t>
            </w:r>
          </w:p>
        </w:tc>
        <w:tc>
          <w:tcPr>
            <w:tcW w:w="7560" w:type="dxa"/>
            <w:gridSpan w:val="2"/>
            <w:tcBorders>
              <w:bottom w:val="single" w:sz="4" w:space="0" w:color="auto"/>
            </w:tcBorders>
            <w:vAlign w:val="center"/>
          </w:tcPr>
          <w:p w14:paraId="48852642" w14:textId="77777777" w:rsidR="00501701" w:rsidRPr="00FB509B" w:rsidRDefault="00501701" w:rsidP="008B0CB6">
            <w:pPr>
              <w:pStyle w:val="NormalArial"/>
              <w:spacing w:before="120" w:after="120"/>
            </w:pPr>
            <w:r w:rsidRPr="00484A32">
              <w:t>This Nodal Protocol Revision Request (NPRR) establishes a Regional Planning Group (RPG) review process for proposals to permanently bypass an existing series capacitor or un-bypass a series capacitor previously designated as permanently bypassed.</w:t>
            </w:r>
          </w:p>
        </w:tc>
      </w:tr>
      <w:tr w:rsidR="00501701" w14:paraId="35D9A89A" w14:textId="77777777" w:rsidTr="008B0CB6">
        <w:trPr>
          <w:trHeight w:val="518"/>
        </w:trPr>
        <w:tc>
          <w:tcPr>
            <w:tcW w:w="2880" w:type="dxa"/>
            <w:gridSpan w:val="2"/>
            <w:shd w:val="clear" w:color="auto" w:fill="FFFFFF"/>
            <w:vAlign w:val="center"/>
          </w:tcPr>
          <w:p w14:paraId="6B631398" w14:textId="77777777" w:rsidR="00501701" w:rsidRDefault="00501701" w:rsidP="008B0CB6">
            <w:pPr>
              <w:pStyle w:val="Header"/>
            </w:pPr>
            <w:r>
              <w:t>Reason for Revision</w:t>
            </w:r>
          </w:p>
        </w:tc>
        <w:tc>
          <w:tcPr>
            <w:tcW w:w="7560" w:type="dxa"/>
            <w:gridSpan w:val="2"/>
            <w:vAlign w:val="center"/>
          </w:tcPr>
          <w:p w14:paraId="52F39C4A" w14:textId="66F2E16D" w:rsidR="00501701" w:rsidRDefault="00501701" w:rsidP="008B0CB6">
            <w:pPr>
              <w:pStyle w:val="NormalArial"/>
              <w:tabs>
                <w:tab w:val="left" w:pos="432"/>
              </w:tabs>
              <w:spacing w:before="120"/>
              <w:ind w:left="432" w:hanging="432"/>
              <w:rPr>
                <w:rFonts w:cs="Arial"/>
                <w:color w:val="000000"/>
              </w:rPr>
            </w:pPr>
            <w:r w:rsidRPr="006629C8">
              <w:object w:dxaOrig="1440" w:dyaOrig="1440" w14:anchorId="39F552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5.6pt;height:15pt" o:ole="">
                  <v:imagedata r:id="rId9" o:title=""/>
                </v:shape>
                <w:control r:id="rId10" w:name="TextBox112" w:shapeid="_x0000_i1036"/>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66BF9647" w14:textId="6851EB3E" w:rsidR="00501701" w:rsidRPr="00BD53C5" w:rsidRDefault="00501701" w:rsidP="008B0CB6">
            <w:pPr>
              <w:pStyle w:val="NormalArial"/>
              <w:tabs>
                <w:tab w:val="left" w:pos="432"/>
              </w:tabs>
              <w:spacing w:before="120"/>
              <w:ind w:left="432" w:hanging="432"/>
              <w:rPr>
                <w:rFonts w:cs="Arial"/>
                <w:color w:val="000000"/>
              </w:rPr>
            </w:pPr>
            <w:r w:rsidRPr="00CD242D">
              <w:object w:dxaOrig="1440" w:dyaOrig="1440" w14:anchorId="136B3EC3">
                <v:shape id="_x0000_i1035" type="#_x0000_t75" style="width:15.6pt;height:15pt" o:ole="">
                  <v:imagedata r:id="rId9" o:title=""/>
                </v:shape>
                <w:control r:id="rId12" w:name="TextBox17" w:shapeid="_x0000_i1035"/>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5EF50200" w14:textId="5D12F76E" w:rsidR="00501701" w:rsidRPr="00BD53C5" w:rsidRDefault="00501701" w:rsidP="008B0CB6">
            <w:pPr>
              <w:pStyle w:val="NormalArial"/>
              <w:spacing w:before="120"/>
              <w:ind w:left="432" w:hanging="432"/>
              <w:rPr>
                <w:rFonts w:cs="Arial"/>
                <w:color w:val="000000"/>
              </w:rPr>
            </w:pPr>
            <w:r w:rsidRPr="006629C8">
              <w:object w:dxaOrig="1440" w:dyaOrig="1440" w14:anchorId="14538A25">
                <v:shape id="_x0000_i1034" type="#_x0000_t75" style="width:15.6pt;height:15pt" o:ole="">
                  <v:imagedata r:id="rId9" o:title=""/>
                </v:shape>
                <w:control r:id="rId14" w:name="TextBox122" w:shapeid="_x0000_i1034"/>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85A9C87" w14:textId="746733A4" w:rsidR="00501701" w:rsidRDefault="00501701" w:rsidP="008B0CB6">
            <w:pPr>
              <w:pStyle w:val="NormalArial"/>
              <w:spacing w:before="120"/>
              <w:rPr>
                <w:iCs/>
                <w:kern w:val="24"/>
              </w:rPr>
            </w:pPr>
            <w:r w:rsidRPr="006629C8">
              <w:object w:dxaOrig="1440" w:dyaOrig="1440" w14:anchorId="63E775F8">
                <v:shape id="_x0000_i1033" type="#_x0000_t75" style="width:15.6pt;height:15pt" o:ole="">
                  <v:imagedata r:id="rId16" o:title=""/>
                </v:shape>
                <w:control r:id="rId17" w:name="TextBox13" w:shapeid="_x0000_i1033"/>
              </w:object>
            </w:r>
            <w:r w:rsidRPr="006629C8">
              <w:t xml:space="preserve">  </w:t>
            </w:r>
            <w:r w:rsidRPr="00344591">
              <w:rPr>
                <w:iCs/>
                <w:kern w:val="24"/>
              </w:rPr>
              <w:t>General system and/or process improvement(s)</w:t>
            </w:r>
          </w:p>
          <w:p w14:paraId="4733E1C7" w14:textId="438C1821" w:rsidR="00501701" w:rsidRDefault="00501701" w:rsidP="008B0CB6">
            <w:pPr>
              <w:pStyle w:val="NormalArial"/>
              <w:spacing w:before="120"/>
              <w:rPr>
                <w:iCs/>
                <w:kern w:val="24"/>
              </w:rPr>
            </w:pPr>
            <w:r w:rsidRPr="006629C8">
              <w:object w:dxaOrig="1440" w:dyaOrig="1440" w14:anchorId="41A5A4B4">
                <v:shape id="_x0000_i1032" type="#_x0000_t75" style="width:15.6pt;height:15pt" o:ole="">
                  <v:imagedata r:id="rId9" o:title=""/>
                </v:shape>
                <w:control r:id="rId18" w:name="TextBox14" w:shapeid="_x0000_i1032"/>
              </w:object>
            </w:r>
            <w:r w:rsidRPr="006629C8">
              <w:t xml:space="preserve">  </w:t>
            </w:r>
            <w:r>
              <w:rPr>
                <w:iCs/>
                <w:kern w:val="24"/>
              </w:rPr>
              <w:t>Regulatory requirements</w:t>
            </w:r>
          </w:p>
          <w:p w14:paraId="2C695727" w14:textId="4A6EB9B3" w:rsidR="00501701" w:rsidRPr="00CD242D" w:rsidRDefault="00501701" w:rsidP="008B0CB6">
            <w:pPr>
              <w:pStyle w:val="NormalArial"/>
              <w:spacing w:before="120"/>
              <w:rPr>
                <w:rFonts w:cs="Arial"/>
                <w:color w:val="000000"/>
              </w:rPr>
            </w:pPr>
            <w:r w:rsidRPr="006629C8">
              <w:object w:dxaOrig="1440" w:dyaOrig="1440" w14:anchorId="0AAC5FAA">
                <v:shape id="_x0000_i1031" type="#_x0000_t75" style="width:15.6pt;height:15pt" o:ole="">
                  <v:imagedata r:id="rId9" o:title=""/>
                </v:shape>
                <w:control r:id="rId19" w:name="TextBox15" w:shapeid="_x0000_i1031"/>
              </w:object>
            </w:r>
            <w:r w:rsidRPr="006629C8">
              <w:t xml:space="preserve">  </w:t>
            </w:r>
            <w:r>
              <w:rPr>
                <w:rFonts w:cs="Arial"/>
                <w:color w:val="000000"/>
              </w:rPr>
              <w:t>ERCOT Board/PUCT Directive</w:t>
            </w:r>
          </w:p>
          <w:p w14:paraId="60412E0F" w14:textId="77777777" w:rsidR="00501701" w:rsidRDefault="00501701" w:rsidP="008B0CB6">
            <w:pPr>
              <w:pStyle w:val="NormalArial"/>
              <w:rPr>
                <w:i/>
                <w:sz w:val="20"/>
                <w:szCs w:val="20"/>
              </w:rPr>
            </w:pPr>
          </w:p>
          <w:p w14:paraId="3F90ECCF" w14:textId="77777777" w:rsidR="00501701" w:rsidRPr="00176375" w:rsidRDefault="00501701" w:rsidP="008B0CB6">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501701" w14:paraId="2A5AED65" w14:textId="77777777" w:rsidTr="008B0CB6">
        <w:trPr>
          <w:trHeight w:val="518"/>
        </w:trPr>
        <w:tc>
          <w:tcPr>
            <w:tcW w:w="2880" w:type="dxa"/>
            <w:gridSpan w:val="2"/>
            <w:shd w:val="clear" w:color="auto" w:fill="FFFFFF"/>
            <w:vAlign w:val="center"/>
          </w:tcPr>
          <w:p w14:paraId="7A25E8E5" w14:textId="77777777" w:rsidR="00501701" w:rsidRDefault="00501701" w:rsidP="008B0CB6">
            <w:pPr>
              <w:pStyle w:val="Header"/>
              <w:spacing w:before="120" w:after="120"/>
            </w:pPr>
            <w:r>
              <w:lastRenderedPageBreak/>
              <w:t>Justification of Reason for Revision and Market Impacts</w:t>
            </w:r>
          </w:p>
        </w:tc>
        <w:tc>
          <w:tcPr>
            <w:tcW w:w="7560" w:type="dxa"/>
            <w:gridSpan w:val="2"/>
            <w:vAlign w:val="center"/>
          </w:tcPr>
          <w:p w14:paraId="0E6B6479" w14:textId="77777777" w:rsidR="00501701" w:rsidRPr="00767662" w:rsidRDefault="00501701" w:rsidP="00501701">
            <w:pPr>
              <w:pStyle w:val="NormalArial"/>
              <w:spacing w:before="120" w:after="120"/>
              <w:rPr>
                <w:rFonts w:cs="Arial"/>
              </w:rPr>
            </w:pPr>
            <w:r w:rsidRPr="00767662">
              <w:rPr>
                <w:rFonts w:cs="Arial"/>
              </w:rPr>
              <w:t xml:space="preserve">The ERCOT System currently has 18 series capacitors installed in the 345 kV transmission network, to primarily enhance power transfer capability and provide voltage support by reducing impedance of the transmission lines between generation and major load centers.  While series capacitors improve power transfer efficiency, they also introduce the risk of Subsynchronous Oscillation (SSO)—an abnormal energy interaction at frequencies below the normal operating frequency of 60 Hz.  SSO can cause severe damage to generator shafts, series capacitors, and other system components, potentially leading to equipment failures and cascading outages.  The risk of SSO increases as more generation or Large Load are located near existing series capacitors.  In many cases, major transmission upgrades—such as new 345 kV transmission lines already approved or under construction—can effectively replace the original purpose of series capacitors.  As a result, certain series capacitors may become redundant, less critical, or unnecessary following such major transmission upgrades. </w:t>
            </w:r>
          </w:p>
          <w:p w14:paraId="7ABFC7A5" w14:textId="288D89D8" w:rsidR="00501701" w:rsidRPr="00492239" w:rsidRDefault="00501701" w:rsidP="00501701">
            <w:pPr>
              <w:pStyle w:val="NormalArial"/>
              <w:tabs>
                <w:tab w:val="left" w:pos="6568"/>
              </w:tabs>
              <w:spacing w:before="120" w:after="120"/>
            </w:pPr>
            <w:r w:rsidRPr="00767662">
              <w:rPr>
                <w:rFonts w:cs="Arial"/>
              </w:rPr>
              <w:t>The current RPG process does not include a formal review process for proposals to permanently bypass or un-bypass existing series capacitor(s).  This NPRR requires that these projects be</w:t>
            </w:r>
            <w:r>
              <w:rPr>
                <w:rFonts w:cs="Arial"/>
              </w:rPr>
              <w:t xml:space="preserve"> initially</w:t>
            </w:r>
            <w:r w:rsidRPr="00767662">
              <w:rPr>
                <w:rFonts w:cs="Arial"/>
              </w:rPr>
              <w:t xml:space="preserve"> classified and reviewed as Tier </w:t>
            </w:r>
            <w:r>
              <w:rPr>
                <w:rFonts w:cs="Arial"/>
              </w:rPr>
              <w:t>3</w:t>
            </w:r>
            <w:r w:rsidRPr="00767662">
              <w:rPr>
                <w:rFonts w:cs="Arial"/>
              </w:rPr>
              <w:t xml:space="preserve"> projects</w:t>
            </w:r>
            <w:r>
              <w:rPr>
                <w:rFonts w:cs="Arial"/>
              </w:rPr>
              <w:t>, with reclassification as Tier 4 neutral projects once any concerns are resolved,</w:t>
            </w:r>
            <w:r w:rsidRPr="00767662">
              <w:rPr>
                <w:rFonts w:cs="Arial"/>
              </w:rPr>
              <w:t xml:space="preserve"> ensuring they become subject to RPG Project Review.  This clear and structured approach will </w:t>
            </w:r>
            <w:r>
              <w:rPr>
                <w:rFonts w:cs="Arial"/>
              </w:rPr>
              <w:t xml:space="preserve">ensure there are robust studies to support a proposal, while still </w:t>
            </w:r>
            <w:r w:rsidRPr="00767662">
              <w:rPr>
                <w:rFonts w:cs="Arial"/>
              </w:rPr>
              <w:t>enhanc</w:t>
            </w:r>
            <w:r>
              <w:rPr>
                <w:rFonts w:cs="Arial"/>
              </w:rPr>
              <w:t>ing</w:t>
            </w:r>
            <w:r w:rsidRPr="00767662">
              <w:rPr>
                <w:rFonts w:cs="Arial"/>
              </w:rPr>
              <w:t xml:space="preserve"> transparency and coordination by providing RPG stakeholders the opportunity to review and provide comments.  Also, efficiencies will be gained in the SSO study process as permanently bypassed series capacitors would no longer be considered capable of becoming radial to Generation Resources or Large Loads.</w:t>
            </w:r>
          </w:p>
        </w:tc>
      </w:tr>
      <w:tr w:rsidR="00501701" w14:paraId="0685C0FB" w14:textId="77777777" w:rsidTr="008B0CB6">
        <w:trPr>
          <w:trHeight w:val="518"/>
        </w:trPr>
        <w:tc>
          <w:tcPr>
            <w:tcW w:w="2880" w:type="dxa"/>
            <w:gridSpan w:val="2"/>
            <w:shd w:val="clear" w:color="auto" w:fill="FFFFFF"/>
            <w:vAlign w:val="center"/>
          </w:tcPr>
          <w:p w14:paraId="7D51F742" w14:textId="77777777" w:rsidR="00501701" w:rsidRDefault="00501701" w:rsidP="008B0CB6">
            <w:pPr>
              <w:pStyle w:val="Header"/>
              <w:spacing w:before="120" w:after="120"/>
            </w:pPr>
            <w:r w:rsidRPr="00F53C88">
              <w:rPr>
                <w:rFonts w:cs="Arial"/>
              </w:rPr>
              <w:t>PRS Decision</w:t>
            </w:r>
          </w:p>
        </w:tc>
        <w:tc>
          <w:tcPr>
            <w:tcW w:w="7560" w:type="dxa"/>
            <w:gridSpan w:val="2"/>
            <w:vAlign w:val="center"/>
          </w:tcPr>
          <w:p w14:paraId="6BF4983C" w14:textId="77777777" w:rsidR="00501701" w:rsidRDefault="00501701" w:rsidP="008B0CB6">
            <w:pPr>
              <w:pStyle w:val="NormalArial"/>
              <w:spacing w:before="120" w:after="120"/>
            </w:pPr>
            <w:r>
              <w:t>On 5/14/25, PRS voted unanimously to table</w:t>
            </w:r>
            <w:r w:rsidRPr="00F3659F">
              <w:t xml:space="preserve"> NPRR12</w:t>
            </w:r>
            <w:r>
              <w:t>80 and refer the issue to ROS.</w:t>
            </w:r>
            <w:r w:rsidRPr="00F3659F">
              <w:t xml:space="preserve"> </w:t>
            </w:r>
            <w:r>
              <w:t xml:space="preserve"> All Market Segments participated in the vote.</w:t>
            </w:r>
          </w:p>
          <w:p w14:paraId="4C878853" w14:textId="223B4F8A" w:rsidR="00501701" w:rsidRPr="00B76FC1" w:rsidRDefault="00501701" w:rsidP="008B0CB6">
            <w:pPr>
              <w:pStyle w:val="NormalArial"/>
              <w:spacing w:before="120" w:after="120"/>
            </w:pPr>
            <w:r>
              <w:t>On 9/17/25, PRS voted unanimously to recommend approval of NPRR1280 as amended by the 8/19/25 ERCOT comments.  All Market Segments participated in the vote.</w:t>
            </w:r>
          </w:p>
        </w:tc>
      </w:tr>
      <w:tr w:rsidR="00501701" w14:paraId="19D0CE1E" w14:textId="77777777" w:rsidTr="008B0CB6">
        <w:trPr>
          <w:trHeight w:val="518"/>
        </w:trPr>
        <w:tc>
          <w:tcPr>
            <w:tcW w:w="2880" w:type="dxa"/>
            <w:gridSpan w:val="2"/>
            <w:tcBorders>
              <w:bottom w:val="single" w:sz="4" w:space="0" w:color="auto"/>
            </w:tcBorders>
            <w:shd w:val="clear" w:color="auto" w:fill="FFFFFF"/>
            <w:vAlign w:val="center"/>
          </w:tcPr>
          <w:p w14:paraId="54491514" w14:textId="77777777" w:rsidR="00501701" w:rsidRDefault="00501701" w:rsidP="008B0CB6">
            <w:pPr>
              <w:pStyle w:val="Header"/>
              <w:spacing w:before="120" w:after="120"/>
            </w:pPr>
            <w:r w:rsidRPr="00F53C88">
              <w:rPr>
                <w:rFonts w:cs="Arial"/>
              </w:rPr>
              <w:t>Summary of PRS Discussion</w:t>
            </w:r>
          </w:p>
        </w:tc>
        <w:tc>
          <w:tcPr>
            <w:tcW w:w="7560" w:type="dxa"/>
            <w:gridSpan w:val="2"/>
            <w:tcBorders>
              <w:bottom w:val="single" w:sz="4" w:space="0" w:color="auto"/>
            </w:tcBorders>
            <w:vAlign w:val="center"/>
          </w:tcPr>
          <w:p w14:paraId="099C27A9" w14:textId="77777777" w:rsidR="00501701" w:rsidRDefault="00501701" w:rsidP="008B0CB6">
            <w:pPr>
              <w:pStyle w:val="NormalArial"/>
              <w:spacing w:before="120" w:after="120"/>
            </w:pPr>
            <w:r>
              <w:t>On 5/14/25, participants requested NPRR1280 be referred to ROS for further discussion.</w:t>
            </w:r>
          </w:p>
          <w:p w14:paraId="12BA8D70" w14:textId="27245683" w:rsidR="00501701" w:rsidRPr="00B76FC1" w:rsidRDefault="00501701" w:rsidP="008B0CB6">
            <w:pPr>
              <w:pStyle w:val="NormalArial"/>
              <w:spacing w:before="120" w:after="120"/>
            </w:pPr>
            <w:r>
              <w:t>On 9/17/25, participants reviewed the 8/19/25 ERCOT comments.</w:t>
            </w:r>
          </w:p>
        </w:tc>
      </w:tr>
      <w:tr w:rsidR="00501701" w14:paraId="78ABE917" w14:textId="77777777" w:rsidTr="008B0CB6">
        <w:trPr>
          <w:trHeight w:val="50"/>
        </w:trPr>
        <w:tc>
          <w:tcPr>
            <w:tcW w:w="2880" w:type="dxa"/>
            <w:gridSpan w:val="2"/>
            <w:tcBorders>
              <w:left w:val="nil"/>
              <w:right w:val="nil"/>
            </w:tcBorders>
            <w:shd w:val="clear" w:color="auto" w:fill="FFFFFF"/>
            <w:vAlign w:val="center"/>
          </w:tcPr>
          <w:p w14:paraId="7A8012DC" w14:textId="77777777" w:rsidR="00501701" w:rsidRPr="00F53C88" w:rsidRDefault="00501701" w:rsidP="008B0CB6">
            <w:pPr>
              <w:pStyle w:val="Header"/>
              <w:rPr>
                <w:rFonts w:cs="Arial"/>
              </w:rPr>
            </w:pPr>
          </w:p>
        </w:tc>
        <w:tc>
          <w:tcPr>
            <w:tcW w:w="7560" w:type="dxa"/>
            <w:gridSpan w:val="2"/>
            <w:tcBorders>
              <w:left w:val="nil"/>
              <w:right w:val="nil"/>
            </w:tcBorders>
            <w:vAlign w:val="center"/>
          </w:tcPr>
          <w:p w14:paraId="1E608A72" w14:textId="77777777" w:rsidR="00501701" w:rsidRDefault="00501701" w:rsidP="008B0CB6">
            <w:pPr>
              <w:pStyle w:val="NormalArial"/>
            </w:pPr>
          </w:p>
        </w:tc>
      </w:tr>
      <w:tr w:rsidR="00501701" w14:paraId="5EBC60A9" w14:textId="77777777" w:rsidTr="008B0CB6">
        <w:trPr>
          <w:trHeight w:val="518"/>
        </w:trPr>
        <w:tc>
          <w:tcPr>
            <w:tcW w:w="10440" w:type="dxa"/>
            <w:gridSpan w:val="4"/>
            <w:shd w:val="clear" w:color="auto" w:fill="FFFFFF"/>
            <w:vAlign w:val="center"/>
          </w:tcPr>
          <w:p w14:paraId="761A019A" w14:textId="77777777" w:rsidR="00501701" w:rsidRDefault="00501701" w:rsidP="008B0CB6">
            <w:pPr>
              <w:pStyle w:val="NormalArial"/>
              <w:spacing w:before="120" w:after="120"/>
              <w:jc w:val="center"/>
            </w:pPr>
            <w:r w:rsidRPr="001600D5">
              <w:rPr>
                <w:b/>
                <w:bCs/>
              </w:rPr>
              <w:t>Opinions</w:t>
            </w:r>
          </w:p>
        </w:tc>
      </w:tr>
      <w:tr w:rsidR="00501701" w14:paraId="0B449EC7" w14:textId="77777777" w:rsidTr="008B0CB6">
        <w:trPr>
          <w:trHeight w:val="518"/>
        </w:trPr>
        <w:tc>
          <w:tcPr>
            <w:tcW w:w="2880" w:type="dxa"/>
            <w:gridSpan w:val="2"/>
            <w:shd w:val="clear" w:color="auto" w:fill="FFFFFF"/>
            <w:vAlign w:val="center"/>
          </w:tcPr>
          <w:p w14:paraId="7BD52D00" w14:textId="77777777" w:rsidR="00501701" w:rsidRPr="00F53C88" w:rsidRDefault="00501701" w:rsidP="008B0CB6">
            <w:pPr>
              <w:pStyle w:val="Header"/>
              <w:spacing w:before="120" w:after="120"/>
              <w:rPr>
                <w:rFonts w:cs="Arial"/>
              </w:rPr>
            </w:pPr>
            <w:r w:rsidRPr="00E84000">
              <w:t>Credit Review</w:t>
            </w:r>
          </w:p>
        </w:tc>
        <w:tc>
          <w:tcPr>
            <w:tcW w:w="7560" w:type="dxa"/>
            <w:gridSpan w:val="2"/>
            <w:vAlign w:val="center"/>
          </w:tcPr>
          <w:p w14:paraId="3C2C51A3" w14:textId="77777777" w:rsidR="00501701" w:rsidRDefault="00501701" w:rsidP="008B0CB6">
            <w:pPr>
              <w:pStyle w:val="NormalArial"/>
              <w:spacing w:before="120" w:after="120"/>
            </w:pPr>
            <w:r>
              <w:t>To be determined</w:t>
            </w:r>
          </w:p>
        </w:tc>
      </w:tr>
      <w:tr w:rsidR="00501701" w14:paraId="2210B64A" w14:textId="77777777" w:rsidTr="008B0CB6">
        <w:trPr>
          <w:trHeight w:val="518"/>
        </w:trPr>
        <w:tc>
          <w:tcPr>
            <w:tcW w:w="2880" w:type="dxa"/>
            <w:gridSpan w:val="2"/>
            <w:shd w:val="clear" w:color="auto" w:fill="FFFFFF"/>
            <w:vAlign w:val="center"/>
          </w:tcPr>
          <w:p w14:paraId="628BF37C" w14:textId="77777777" w:rsidR="00501701" w:rsidRPr="00F53C88" w:rsidRDefault="00501701" w:rsidP="008B0CB6">
            <w:pPr>
              <w:pStyle w:val="Header"/>
              <w:spacing w:before="120" w:after="120"/>
              <w:rPr>
                <w:rFonts w:cs="Arial"/>
              </w:rPr>
            </w:pPr>
            <w:r w:rsidRPr="00583D41">
              <w:t>Independent Market Monitor Opinion</w:t>
            </w:r>
          </w:p>
        </w:tc>
        <w:tc>
          <w:tcPr>
            <w:tcW w:w="7560" w:type="dxa"/>
            <w:gridSpan w:val="2"/>
            <w:vAlign w:val="center"/>
          </w:tcPr>
          <w:p w14:paraId="2E08C8EB" w14:textId="77777777" w:rsidR="00501701" w:rsidRDefault="00501701" w:rsidP="008B0CB6">
            <w:pPr>
              <w:pStyle w:val="NormalArial"/>
              <w:spacing w:before="120" w:after="120"/>
            </w:pPr>
            <w:r>
              <w:t>To be determined</w:t>
            </w:r>
          </w:p>
        </w:tc>
      </w:tr>
      <w:tr w:rsidR="00501701" w14:paraId="4014D1E6" w14:textId="77777777" w:rsidTr="008B0CB6">
        <w:trPr>
          <w:trHeight w:val="518"/>
        </w:trPr>
        <w:tc>
          <w:tcPr>
            <w:tcW w:w="2880" w:type="dxa"/>
            <w:gridSpan w:val="2"/>
            <w:shd w:val="clear" w:color="auto" w:fill="FFFFFF"/>
            <w:vAlign w:val="center"/>
          </w:tcPr>
          <w:p w14:paraId="762E0354" w14:textId="77777777" w:rsidR="00501701" w:rsidRPr="00F53C88" w:rsidRDefault="00501701" w:rsidP="008B0CB6">
            <w:pPr>
              <w:pStyle w:val="Header"/>
              <w:spacing w:before="120" w:after="120"/>
              <w:rPr>
                <w:rFonts w:cs="Arial"/>
              </w:rPr>
            </w:pPr>
            <w:r w:rsidRPr="00E84000">
              <w:lastRenderedPageBreak/>
              <w:t>ERCOT Opinion</w:t>
            </w:r>
          </w:p>
        </w:tc>
        <w:tc>
          <w:tcPr>
            <w:tcW w:w="7560" w:type="dxa"/>
            <w:gridSpan w:val="2"/>
            <w:vAlign w:val="center"/>
          </w:tcPr>
          <w:p w14:paraId="5E42B489" w14:textId="77777777" w:rsidR="00501701" w:rsidRDefault="00501701" w:rsidP="008B0CB6">
            <w:pPr>
              <w:pStyle w:val="NormalArial"/>
              <w:spacing w:before="120" w:after="120"/>
            </w:pPr>
            <w:r>
              <w:t>To be determined</w:t>
            </w:r>
          </w:p>
        </w:tc>
      </w:tr>
      <w:tr w:rsidR="00501701" w14:paraId="1D6E58FA" w14:textId="77777777" w:rsidTr="008B0CB6">
        <w:trPr>
          <w:trHeight w:val="518"/>
        </w:trPr>
        <w:tc>
          <w:tcPr>
            <w:tcW w:w="2880" w:type="dxa"/>
            <w:gridSpan w:val="2"/>
            <w:shd w:val="clear" w:color="auto" w:fill="FFFFFF"/>
            <w:vAlign w:val="center"/>
          </w:tcPr>
          <w:p w14:paraId="79C52E22" w14:textId="77777777" w:rsidR="00501701" w:rsidRPr="00F53C88" w:rsidRDefault="00501701" w:rsidP="008B0CB6">
            <w:pPr>
              <w:pStyle w:val="Header"/>
              <w:spacing w:before="120" w:after="120"/>
              <w:rPr>
                <w:rFonts w:cs="Arial"/>
              </w:rPr>
            </w:pPr>
            <w:r w:rsidRPr="00E84000">
              <w:t>ERCOT Market Impact Statement</w:t>
            </w:r>
          </w:p>
        </w:tc>
        <w:tc>
          <w:tcPr>
            <w:tcW w:w="7560" w:type="dxa"/>
            <w:gridSpan w:val="2"/>
            <w:vAlign w:val="center"/>
          </w:tcPr>
          <w:p w14:paraId="1C87B66E" w14:textId="77777777" w:rsidR="00501701" w:rsidRDefault="00501701" w:rsidP="008B0CB6">
            <w:pPr>
              <w:pStyle w:val="NormalArial"/>
              <w:spacing w:before="120" w:after="120"/>
            </w:pPr>
            <w:r>
              <w:t>To be determined</w:t>
            </w:r>
          </w:p>
        </w:tc>
      </w:tr>
    </w:tbl>
    <w:p w14:paraId="2D583F72" w14:textId="77777777" w:rsidR="00501701" w:rsidRPr="00D85807" w:rsidRDefault="00501701" w:rsidP="0050170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01701" w14:paraId="250C7E04" w14:textId="77777777" w:rsidTr="008B0CB6">
        <w:trPr>
          <w:cantSplit/>
          <w:trHeight w:val="432"/>
        </w:trPr>
        <w:tc>
          <w:tcPr>
            <w:tcW w:w="10440" w:type="dxa"/>
            <w:gridSpan w:val="2"/>
            <w:tcBorders>
              <w:top w:val="single" w:sz="4" w:space="0" w:color="auto"/>
            </w:tcBorders>
            <w:shd w:val="clear" w:color="auto" w:fill="FFFFFF"/>
            <w:vAlign w:val="center"/>
          </w:tcPr>
          <w:p w14:paraId="2D86BCFA" w14:textId="77777777" w:rsidR="00501701" w:rsidRPr="00176375" w:rsidRDefault="00501701" w:rsidP="008B0CB6">
            <w:pPr>
              <w:pStyle w:val="Header"/>
              <w:jc w:val="center"/>
              <w:rPr>
                <w:bCs w:val="0"/>
              </w:rPr>
            </w:pPr>
            <w:bookmarkStart w:id="0" w:name="_Hlk154568842"/>
            <w:r>
              <w:t>Sponsor</w:t>
            </w:r>
          </w:p>
        </w:tc>
      </w:tr>
      <w:tr w:rsidR="00501701" w14:paraId="302F2FF9" w14:textId="77777777" w:rsidTr="008B0CB6">
        <w:trPr>
          <w:cantSplit/>
          <w:trHeight w:val="432"/>
        </w:trPr>
        <w:tc>
          <w:tcPr>
            <w:tcW w:w="2880" w:type="dxa"/>
            <w:shd w:val="clear" w:color="auto" w:fill="FFFFFF"/>
            <w:vAlign w:val="center"/>
          </w:tcPr>
          <w:p w14:paraId="6B4B25F5" w14:textId="77777777" w:rsidR="00501701" w:rsidRPr="00176375" w:rsidRDefault="00501701" w:rsidP="008B0CB6">
            <w:pPr>
              <w:pStyle w:val="Header"/>
              <w:rPr>
                <w:bCs w:val="0"/>
              </w:rPr>
            </w:pPr>
            <w:r w:rsidRPr="00B93CA0">
              <w:rPr>
                <w:bCs w:val="0"/>
              </w:rPr>
              <w:t>Name</w:t>
            </w:r>
          </w:p>
        </w:tc>
        <w:tc>
          <w:tcPr>
            <w:tcW w:w="7560" w:type="dxa"/>
            <w:vAlign w:val="center"/>
          </w:tcPr>
          <w:p w14:paraId="3CFC2549" w14:textId="77777777" w:rsidR="00501701" w:rsidRDefault="00501701" w:rsidP="008B0CB6">
            <w:pPr>
              <w:pStyle w:val="NormalArial"/>
            </w:pPr>
            <w:r>
              <w:t>Sun Wook Kang</w:t>
            </w:r>
          </w:p>
        </w:tc>
      </w:tr>
      <w:tr w:rsidR="00501701" w14:paraId="74FDA593" w14:textId="77777777" w:rsidTr="008B0CB6">
        <w:trPr>
          <w:cantSplit/>
          <w:trHeight w:val="432"/>
        </w:trPr>
        <w:tc>
          <w:tcPr>
            <w:tcW w:w="2880" w:type="dxa"/>
            <w:shd w:val="clear" w:color="auto" w:fill="FFFFFF"/>
            <w:vAlign w:val="center"/>
          </w:tcPr>
          <w:p w14:paraId="1D501DC1" w14:textId="77777777" w:rsidR="00501701" w:rsidRPr="00B93CA0" w:rsidRDefault="00501701" w:rsidP="008B0CB6">
            <w:pPr>
              <w:pStyle w:val="Header"/>
              <w:rPr>
                <w:bCs w:val="0"/>
              </w:rPr>
            </w:pPr>
            <w:r w:rsidRPr="00B93CA0">
              <w:rPr>
                <w:bCs w:val="0"/>
              </w:rPr>
              <w:t>E-mail Address</w:t>
            </w:r>
          </w:p>
        </w:tc>
        <w:tc>
          <w:tcPr>
            <w:tcW w:w="7560" w:type="dxa"/>
            <w:vAlign w:val="center"/>
          </w:tcPr>
          <w:p w14:paraId="259234BB" w14:textId="77777777" w:rsidR="00501701" w:rsidRDefault="00501701" w:rsidP="008B0CB6">
            <w:pPr>
              <w:pStyle w:val="NormalArial"/>
            </w:pPr>
            <w:hyperlink r:id="rId20" w:history="1">
              <w:r w:rsidRPr="00B671CF">
                <w:rPr>
                  <w:rStyle w:val="Hyperlink"/>
                </w:rPr>
                <w:t>SunWook.Kang@ercot.com</w:t>
              </w:r>
            </w:hyperlink>
            <w:r>
              <w:t xml:space="preserve"> </w:t>
            </w:r>
          </w:p>
        </w:tc>
      </w:tr>
      <w:tr w:rsidR="00501701" w14:paraId="53275C9F" w14:textId="77777777" w:rsidTr="008B0CB6">
        <w:trPr>
          <w:cantSplit/>
          <w:trHeight w:val="432"/>
        </w:trPr>
        <w:tc>
          <w:tcPr>
            <w:tcW w:w="2880" w:type="dxa"/>
            <w:shd w:val="clear" w:color="auto" w:fill="FFFFFF"/>
            <w:vAlign w:val="center"/>
          </w:tcPr>
          <w:p w14:paraId="41C5E8B8" w14:textId="77777777" w:rsidR="00501701" w:rsidRPr="00B93CA0" w:rsidRDefault="00501701" w:rsidP="008B0CB6">
            <w:pPr>
              <w:pStyle w:val="Header"/>
              <w:rPr>
                <w:bCs w:val="0"/>
              </w:rPr>
            </w:pPr>
            <w:r w:rsidRPr="00B93CA0">
              <w:rPr>
                <w:bCs w:val="0"/>
              </w:rPr>
              <w:t>Company</w:t>
            </w:r>
          </w:p>
        </w:tc>
        <w:tc>
          <w:tcPr>
            <w:tcW w:w="7560" w:type="dxa"/>
            <w:vAlign w:val="center"/>
          </w:tcPr>
          <w:p w14:paraId="607DBF79" w14:textId="77777777" w:rsidR="00501701" w:rsidRDefault="00501701" w:rsidP="008B0CB6">
            <w:pPr>
              <w:pStyle w:val="NormalArial"/>
            </w:pPr>
            <w:r>
              <w:t>ERCOT</w:t>
            </w:r>
          </w:p>
        </w:tc>
      </w:tr>
      <w:tr w:rsidR="00501701" w14:paraId="0A805FB5" w14:textId="77777777" w:rsidTr="008B0CB6">
        <w:trPr>
          <w:cantSplit/>
          <w:trHeight w:val="432"/>
        </w:trPr>
        <w:tc>
          <w:tcPr>
            <w:tcW w:w="2880" w:type="dxa"/>
            <w:tcBorders>
              <w:bottom w:val="single" w:sz="4" w:space="0" w:color="auto"/>
            </w:tcBorders>
            <w:shd w:val="clear" w:color="auto" w:fill="FFFFFF"/>
            <w:vAlign w:val="center"/>
          </w:tcPr>
          <w:p w14:paraId="28192D89" w14:textId="77777777" w:rsidR="00501701" w:rsidRPr="00B93CA0" w:rsidRDefault="00501701" w:rsidP="008B0CB6">
            <w:pPr>
              <w:pStyle w:val="Header"/>
              <w:rPr>
                <w:bCs w:val="0"/>
              </w:rPr>
            </w:pPr>
            <w:r w:rsidRPr="00B93CA0">
              <w:rPr>
                <w:bCs w:val="0"/>
              </w:rPr>
              <w:t>Phone Number</w:t>
            </w:r>
          </w:p>
        </w:tc>
        <w:tc>
          <w:tcPr>
            <w:tcW w:w="7560" w:type="dxa"/>
            <w:tcBorders>
              <w:bottom w:val="single" w:sz="4" w:space="0" w:color="auto"/>
            </w:tcBorders>
            <w:vAlign w:val="center"/>
          </w:tcPr>
          <w:p w14:paraId="68F49837" w14:textId="77777777" w:rsidR="00501701" w:rsidRDefault="00501701" w:rsidP="008B0CB6">
            <w:pPr>
              <w:pStyle w:val="NormalArial"/>
            </w:pPr>
            <w:r>
              <w:t>512-248-4159</w:t>
            </w:r>
          </w:p>
        </w:tc>
      </w:tr>
      <w:tr w:rsidR="00501701" w14:paraId="265345C4" w14:textId="77777777" w:rsidTr="008B0CB6">
        <w:trPr>
          <w:cantSplit/>
          <w:trHeight w:val="432"/>
        </w:trPr>
        <w:tc>
          <w:tcPr>
            <w:tcW w:w="2880" w:type="dxa"/>
            <w:shd w:val="clear" w:color="auto" w:fill="FFFFFF"/>
            <w:vAlign w:val="center"/>
          </w:tcPr>
          <w:p w14:paraId="79E4618A" w14:textId="77777777" w:rsidR="00501701" w:rsidRPr="00B93CA0" w:rsidRDefault="00501701" w:rsidP="008B0CB6">
            <w:pPr>
              <w:pStyle w:val="Header"/>
              <w:rPr>
                <w:bCs w:val="0"/>
              </w:rPr>
            </w:pPr>
            <w:r>
              <w:rPr>
                <w:bCs w:val="0"/>
              </w:rPr>
              <w:t>Cell</w:t>
            </w:r>
            <w:r w:rsidRPr="00B93CA0">
              <w:rPr>
                <w:bCs w:val="0"/>
              </w:rPr>
              <w:t xml:space="preserve"> Number</w:t>
            </w:r>
          </w:p>
        </w:tc>
        <w:tc>
          <w:tcPr>
            <w:tcW w:w="7560" w:type="dxa"/>
            <w:vAlign w:val="center"/>
          </w:tcPr>
          <w:p w14:paraId="497EF394" w14:textId="77777777" w:rsidR="00501701" w:rsidRDefault="00501701" w:rsidP="008B0CB6">
            <w:pPr>
              <w:pStyle w:val="NormalArial"/>
            </w:pPr>
          </w:p>
        </w:tc>
      </w:tr>
      <w:tr w:rsidR="00501701" w14:paraId="33CAE4B4" w14:textId="77777777" w:rsidTr="008B0CB6">
        <w:trPr>
          <w:cantSplit/>
          <w:trHeight w:val="432"/>
        </w:trPr>
        <w:tc>
          <w:tcPr>
            <w:tcW w:w="2880" w:type="dxa"/>
            <w:tcBorders>
              <w:bottom w:val="single" w:sz="4" w:space="0" w:color="auto"/>
            </w:tcBorders>
            <w:shd w:val="clear" w:color="auto" w:fill="FFFFFF"/>
            <w:vAlign w:val="center"/>
          </w:tcPr>
          <w:p w14:paraId="63A8313D" w14:textId="77777777" w:rsidR="00501701" w:rsidRPr="00B93CA0" w:rsidRDefault="00501701" w:rsidP="008B0CB6">
            <w:pPr>
              <w:pStyle w:val="Header"/>
              <w:rPr>
                <w:bCs w:val="0"/>
              </w:rPr>
            </w:pPr>
            <w:r>
              <w:rPr>
                <w:bCs w:val="0"/>
              </w:rPr>
              <w:t>Market Segment</w:t>
            </w:r>
          </w:p>
        </w:tc>
        <w:tc>
          <w:tcPr>
            <w:tcW w:w="7560" w:type="dxa"/>
            <w:tcBorders>
              <w:bottom w:val="single" w:sz="4" w:space="0" w:color="auto"/>
            </w:tcBorders>
            <w:vAlign w:val="center"/>
          </w:tcPr>
          <w:p w14:paraId="4675E47A" w14:textId="77777777" w:rsidR="00501701" w:rsidRDefault="00501701" w:rsidP="008B0CB6">
            <w:pPr>
              <w:pStyle w:val="NormalArial"/>
            </w:pPr>
            <w:r>
              <w:t>Not applicable</w:t>
            </w:r>
          </w:p>
        </w:tc>
      </w:tr>
      <w:bookmarkEnd w:id="0"/>
    </w:tbl>
    <w:p w14:paraId="09B492B4" w14:textId="77777777" w:rsidR="00501701" w:rsidRPr="00D56D61" w:rsidRDefault="00501701" w:rsidP="0050170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501701" w:rsidRPr="00D56D61" w14:paraId="38CA1328" w14:textId="77777777" w:rsidTr="008B0CB6">
        <w:trPr>
          <w:cantSplit/>
          <w:trHeight w:val="432"/>
        </w:trPr>
        <w:tc>
          <w:tcPr>
            <w:tcW w:w="10440" w:type="dxa"/>
            <w:gridSpan w:val="2"/>
            <w:vAlign w:val="center"/>
          </w:tcPr>
          <w:p w14:paraId="6F6CB78A" w14:textId="77777777" w:rsidR="00501701" w:rsidRPr="007C199B" w:rsidRDefault="00501701" w:rsidP="008B0CB6">
            <w:pPr>
              <w:pStyle w:val="NormalArial"/>
              <w:jc w:val="center"/>
              <w:rPr>
                <w:b/>
              </w:rPr>
            </w:pPr>
            <w:r w:rsidRPr="007C199B">
              <w:rPr>
                <w:b/>
              </w:rPr>
              <w:t>Market Rules Staff Contact</w:t>
            </w:r>
          </w:p>
        </w:tc>
      </w:tr>
      <w:tr w:rsidR="00501701" w:rsidRPr="00D56D61" w14:paraId="1A56E827" w14:textId="77777777" w:rsidTr="008B0CB6">
        <w:trPr>
          <w:cantSplit/>
          <w:trHeight w:val="432"/>
        </w:trPr>
        <w:tc>
          <w:tcPr>
            <w:tcW w:w="2880" w:type="dxa"/>
            <w:vAlign w:val="center"/>
          </w:tcPr>
          <w:p w14:paraId="3B4DC045" w14:textId="77777777" w:rsidR="00501701" w:rsidRPr="007C199B" w:rsidRDefault="00501701" w:rsidP="008B0CB6">
            <w:pPr>
              <w:pStyle w:val="NormalArial"/>
              <w:rPr>
                <w:b/>
              </w:rPr>
            </w:pPr>
            <w:r w:rsidRPr="007C199B">
              <w:rPr>
                <w:b/>
              </w:rPr>
              <w:t>Name</w:t>
            </w:r>
          </w:p>
        </w:tc>
        <w:tc>
          <w:tcPr>
            <w:tcW w:w="7560" w:type="dxa"/>
            <w:vAlign w:val="center"/>
          </w:tcPr>
          <w:p w14:paraId="30D5EFA2" w14:textId="70528C67" w:rsidR="00501701" w:rsidRPr="00D56D61" w:rsidRDefault="00501701" w:rsidP="008B0CB6">
            <w:pPr>
              <w:pStyle w:val="NormalArial"/>
            </w:pPr>
            <w:r>
              <w:t>Brittney Albracht</w:t>
            </w:r>
          </w:p>
        </w:tc>
      </w:tr>
      <w:tr w:rsidR="00501701" w:rsidRPr="00D56D61" w14:paraId="733D06D4" w14:textId="77777777" w:rsidTr="008B0CB6">
        <w:trPr>
          <w:cantSplit/>
          <w:trHeight w:val="432"/>
        </w:trPr>
        <w:tc>
          <w:tcPr>
            <w:tcW w:w="2880" w:type="dxa"/>
            <w:vAlign w:val="center"/>
          </w:tcPr>
          <w:p w14:paraId="1314F2E4" w14:textId="77777777" w:rsidR="00501701" w:rsidRPr="007C199B" w:rsidRDefault="00501701" w:rsidP="008B0CB6">
            <w:pPr>
              <w:pStyle w:val="NormalArial"/>
              <w:rPr>
                <w:b/>
              </w:rPr>
            </w:pPr>
            <w:r w:rsidRPr="007C199B">
              <w:rPr>
                <w:b/>
              </w:rPr>
              <w:t>E-Mail Address</w:t>
            </w:r>
          </w:p>
        </w:tc>
        <w:tc>
          <w:tcPr>
            <w:tcW w:w="7560" w:type="dxa"/>
            <w:vAlign w:val="center"/>
          </w:tcPr>
          <w:p w14:paraId="25B6DCB0" w14:textId="3642C4CF" w:rsidR="00501701" w:rsidRPr="00D56D61" w:rsidRDefault="00501701" w:rsidP="008B0CB6">
            <w:pPr>
              <w:pStyle w:val="NormalArial"/>
            </w:pPr>
            <w:hyperlink r:id="rId21" w:history="1">
              <w:r>
                <w:rPr>
                  <w:rStyle w:val="Hyperlink"/>
                </w:rPr>
                <w:t>Brittney,Albracht@ercot.com</w:t>
              </w:r>
            </w:hyperlink>
            <w:r>
              <w:t xml:space="preserve"> </w:t>
            </w:r>
            <w:r>
              <w:t xml:space="preserve"> </w:t>
            </w:r>
          </w:p>
        </w:tc>
      </w:tr>
      <w:tr w:rsidR="00501701" w:rsidRPr="005370B5" w14:paraId="00CCEC9F" w14:textId="77777777" w:rsidTr="008B0CB6">
        <w:trPr>
          <w:cantSplit/>
          <w:trHeight w:val="432"/>
        </w:trPr>
        <w:tc>
          <w:tcPr>
            <w:tcW w:w="2880" w:type="dxa"/>
            <w:tcBorders>
              <w:bottom w:val="single" w:sz="4" w:space="0" w:color="auto"/>
            </w:tcBorders>
            <w:vAlign w:val="center"/>
          </w:tcPr>
          <w:p w14:paraId="073BEA61" w14:textId="77777777" w:rsidR="00501701" w:rsidRPr="007C199B" w:rsidRDefault="00501701" w:rsidP="008B0CB6">
            <w:pPr>
              <w:pStyle w:val="NormalArial"/>
              <w:rPr>
                <w:b/>
              </w:rPr>
            </w:pPr>
            <w:r w:rsidRPr="007C199B">
              <w:rPr>
                <w:b/>
              </w:rPr>
              <w:t>Phone Number</w:t>
            </w:r>
          </w:p>
        </w:tc>
        <w:tc>
          <w:tcPr>
            <w:tcW w:w="7560" w:type="dxa"/>
            <w:tcBorders>
              <w:bottom w:val="single" w:sz="4" w:space="0" w:color="auto"/>
            </w:tcBorders>
            <w:vAlign w:val="center"/>
          </w:tcPr>
          <w:p w14:paraId="209B4C5A" w14:textId="3EF6CCF8" w:rsidR="00501701" w:rsidRDefault="00501701" w:rsidP="008B0CB6">
            <w:pPr>
              <w:pStyle w:val="NormalArial"/>
            </w:pPr>
            <w:r>
              <w:t>512-225-7027</w:t>
            </w:r>
          </w:p>
        </w:tc>
      </w:tr>
      <w:tr w:rsidR="00501701" w:rsidRPr="005370B5" w14:paraId="46074BB9" w14:textId="77777777" w:rsidTr="008B0CB6">
        <w:trPr>
          <w:cantSplit/>
          <w:trHeight w:val="161"/>
        </w:trPr>
        <w:tc>
          <w:tcPr>
            <w:tcW w:w="2880" w:type="dxa"/>
            <w:tcBorders>
              <w:left w:val="nil"/>
              <w:bottom w:val="single" w:sz="4" w:space="0" w:color="auto"/>
              <w:right w:val="nil"/>
            </w:tcBorders>
            <w:vAlign w:val="center"/>
          </w:tcPr>
          <w:p w14:paraId="509E2DA8" w14:textId="77777777" w:rsidR="00501701" w:rsidRPr="007C199B" w:rsidRDefault="00501701" w:rsidP="008B0CB6">
            <w:pPr>
              <w:pStyle w:val="NormalArial"/>
              <w:rPr>
                <w:b/>
              </w:rPr>
            </w:pPr>
          </w:p>
        </w:tc>
        <w:tc>
          <w:tcPr>
            <w:tcW w:w="7560" w:type="dxa"/>
            <w:tcBorders>
              <w:left w:val="nil"/>
              <w:bottom w:val="single" w:sz="4" w:space="0" w:color="auto"/>
              <w:right w:val="nil"/>
            </w:tcBorders>
            <w:vAlign w:val="center"/>
          </w:tcPr>
          <w:p w14:paraId="5F4A7214" w14:textId="77777777" w:rsidR="00501701" w:rsidRDefault="00501701" w:rsidP="008B0CB6">
            <w:pPr>
              <w:pStyle w:val="NormalArial"/>
            </w:pPr>
          </w:p>
        </w:tc>
      </w:tr>
      <w:tr w:rsidR="00501701" w:rsidRPr="005370B5" w14:paraId="4FD9BD80" w14:textId="77777777" w:rsidTr="008B0CB6">
        <w:trPr>
          <w:cantSplit/>
          <w:trHeight w:val="432"/>
        </w:trPr>
        <w:tc>
          <w:tcPr>
            <w:tcW w:w="10440" w:type="dxa"/>
            <w:gridSpan w:val="2"/>
            <w:tcBorders>
              <w:bottom w:val="single" w:sz="4" w:space="0" w:color="auto"/>
            </w:tcBorders>
            <w:vAlign w:val="center"/>
          </w:tcPr>
          <w:p w14:paraId="20F0C59C" w14:textId="77777777" w:rsidR="00501701" w:rsidRDefault="00501701" w:rsidP="008B0CB6">
            <w:pPr>
              <w:pStyle w:val="NormalArial"/>
              <w:jc w:val="center"/>
            </w:pPr>
            <w:r>
              <w:rPr>
                <w:b/>
              </w:rPr>
              <w:t>Comments Received</w:t>
            </w:r>
          </w:p>
        </w:tc>
      </w:tr>
      <w:tr w:rsidR="00501701" w:rsidRPr="005370B5" w14:paraId="04A6F765" w14:textId="77777777" w:rsidTr="008B0CB6">
        <w:trPr>
          <w:cantSplit/>
          <w:trHeight w:val="432"/>
        </w:trPr>
        <w:tc>
          <w:tcPr>
            <w:tcW w:w="2880" w:type="dxa"/>
            <w:tcBorders>
              <w:bottom w:val="single" w:sz="4" w:space="0" w:color="auto"/>
            </w:tcBorders>
            <w:vAlign w:val="center"/>
          </w:tcPr>
          <w:p w14:paraId="6F47AA71" w14:textId="77777777" w:rsidR="00501701" w:rsidRPr="007C199B" w:rsidRDefault="00501701" w:rsidP="00501701">
            <w:pPr>
              <w:pStyle w:val="NormalArial"/>
              <w:spacing w:before="120" w:after="120"/>
              <w:rPr>
                <w:b/>
              </w:rPr>
            </w:pPr>
            <w:r w:rsidRPr="00F3659F">
              <w:rPr>
                <w:b/>
                <w:bCs/>
              </w:rPr>
              <w:t>Comment Author</w:t>
            </w:r>
          </w:p>
        </w:tc>
        <w:tc>
          <w:tcPr>
            <w:tcW w:w="7560" w:type="dxa"/>
            <w:tcBorders>
              <w:bottom w:val="single" w:sz="4" w:space="0" w:color="auto"/>
            </w:tcBorders>
            <w:vAlign w:val="center"/>
          </w:tcPr>
          <w:p w14:paraId="2B62B42D" w14:textId="77777777" w:rsidR="00501701" w:rsidRDefault="00501701" w:rsidP="00501701">
            <w:pPr>
              <w:pStyle w:val="NormalArial"/>
              <w:spacing w:before="120" w:after="120"/>
            </w:pPr>
            <w:r>
              <w:rPr>
                <w:b/>
              </w:rPr>
              <w:t>Comment Summary</w:t>
            </w:r>
          </w:p>
        </w:tc>
      </w:tr>
      <w:tr w:rsidR="00501701" w:rsidRPr="005370B5" w14:paraId="2AF19B90" w14:textId="77777777" w:rsidTr="008B0CB6">
        <w:trPr>
          <w:cantSplit/>
          <w:trHeight w:val="432"/>
        </w:trPr>
        <w:tc>
          <w:tcPr>
            <w:tcW w:w="2880" w:type="dxa"/>
            <w:tcBorders>
              <w:bottom w:val="single" w:sz="4" w:space="0" w:color="auto"/>
            </w:tcBorders>
            <w:vAlign w:val="center"/>
          </w:tcPr>
          <w:p w14:paraId="146D9764" w14:textId="0B7017B4" w:rsidR="00501701" w:rsidRPr="000971A7" w:rsidRDefault="00501701" w:rsidP="00501701">
            <w:pPr>
              <w:pStyle w:val="NormalArial"/>
              <w:spacing w:before="120" w:after="120"/>
              <w:rPr>
                <w:bCs/>
              </w:rPr>
            </w:pPr>
            <w:r>
              <w:rPr>
                <w:bCs/>
              </w:rPr>
              <w:t>ROS 060625</w:t>
            </w:r>
          </w:p>
        </w:tc>
        <w:tc>
          <w:tcPr>
            <w:tcW w:w="7560" w:type="dxa"/>
            <w:tcBorders>
              <w:bottom w:val="single" w:sz="4" w:space="0" w:color="auto"/>
            </w:tcBorders>
            <w:vAlign w:val="center"/>
          </w:tcPr>
          <w:p w14:paraId="4B55858F" w14:textId="042AE8EC" w:rsidR="00501701" w:rsidRDefault="002969A5" w:rsidP="00501701">
            <w:pPr>
              <w:pStyle w:val="NormalArial"/>
              <w:spacing w:before="120" w:after="120"/>
            </w:pPr>
            <w:r>
              <w:rPr>
                <w:rFonts w:cs="Arial"/>
                <w:color w:val="000000"/>
              </w:rPr>
              <w:t>R</w:t>
            </w:r>
            <w:r w:rsidRPr="00542AF2">
              <w:rPr>
                <w:rFonts w:cs="Arial"/>
                <w:color w:val="000000"/>
              </w:rPr>
              <w:t>equest</w:t>
            </w:r>
            <w:r>
              <w:rPr>
                <w:rFonts w:cs="Arial"/>
                <w:color w:val="000000"/>
              </w:rPr>
              <w:t>ed</w:t>
            </w:r>
            <w:r w:rsidRPr="00542AF2">
              <w:rPr>
                <w:rFonts w:cs="Arial"/>
                <w:color w:val="000000"/>
              </w:rPr>
              <w:t xml:space="preserve"> PRS continue to table NPRR1280 for further review by the Planning Working Group (PLWG)</w:t>
            </w:r>
          </w:p>
        </w:tc>
      </w:tr>
      <w:tr w:rsidR="00501701" w:rsidRPr="005370B5" w14:paraId="7289E8CA" w14:textId="77777777" w:rsidTr="008B0CB6">
        <w:trPr>
          <w:cantSplit/>
          <w:trHeight w:val="432"/>
        </w:trPr>
        <w:tc>
          <w:tcPr>
            <w:tcW w:w="2880" w:type="dxa"/>
            <w:tcBorders>
              <w:bottom w:val="single" w:sz="4" w:space="0" w:color="auto"/>
            </w:tcBorders>
            <w:vAlign w:val="center"/>
          </w:tcPr>
          <w:p w14:paraId="081A4C60" w14:textId="74D81082" w:rsidR="00501701" w:rsidRDefault="00501701" w:rsidP="00501701">
            <w:pPr>
              <w:pStyle w:val="NormalArial"/>
              <w:spacing w:before="120" w:after="120"/>
              <w:rPr>
                <w:bCs/>
              </w:rPr>
            </w:pPr>
            <w:r>
              <w:rPr>
                <w:bCs/>
              </w:rPr>
              <w:t>TIEC 070825</w:t>
            </w:r>
          </w:p>
        </w:tc>
        <w:tc>
          <w:tcPr>
            <w:tcW w:w="7560" w:type="dxa"/>
            <w:tcBorders>
              <w:bottom w:val="single" w:sz="4" w:space="0" w:color="auto"/>
            </w:tcBorders>
            <w:vAlign w:val="center"/>
          </w:tcPr>
          <w:p w14:paraId="73F0A8D5" w14:textId="72A578C6" w:rsidR="00501701" w:rsidRDefault="002969A5" w:rsidP="00501701">
            <w:pPr>
              <w:pStyle w:val="NormalArial"/>
              <w:spacing w:before="120" w:after="120"/>
            </w:pPr>
            <w:r>
              <w:t>C</w:t>
            </w:r>
            <w:r>
              <w:t>larif</w:t>
            </w:r>
            <w:r>
              <w:t xml:space="preserve">ied </w:t>
            </w:r>
            <w:r>
              <w:t>that projects to bypass or un-bypass series capacitors should be reviewed as Tier 2 projects instead of Tier 3 projects</w:t>
            </w:r>
            <w:r>
              <w:t xml:space="preserve"> and asserted that</w:t>
            </w:r>
            <w:r>
              <w:t xml:space="preserve"> </w:t>
            </w:r>
            <w:r>
              <w:t xml:space="preserve">without the </w:t>
            </w:r>
            <w:r>
              <w:t>change, stakeholders may not holistically consider the impact projects could have on consumers and the stability or congestion of the system</w:t>
            </w:r>
          </w:p>
        </w:tc>
      </w:tr>
      <w:tr w:rsidR="00501701" w:rsidRPr="005370B5" w14:paraId="6AA166FD" w14:textId="77777777" w:rsidTr="008B0CB6">
        <w:trPr>
          <w:cantSplit/>
          <w:trHeight w:val="432"/>
        </w:trPr>
        <w:tc>
          <w:tcPr>
            <w:tcW w:w="2880" w:type="dxa"/>
            <w:tcBorders>
              <w:bottom w:val="single" w:sz="4" w:space="0" w:color="auto"/>
            </w:tcBorders>
            <w:vAlign w:val="center"/>
          </w:tcPr>
          <w:p w14:paraId="2C569213" w14:textId="0E9F9230" w:rsidR="00501701" w:rsidRDefault="00501701" w:rsidP="00501701">
            <w:pPr>
              <w:pStyle w:val="NormalArial"/>
              <w:spacing w:before="120" w:after="120"/>
              <w:rPr>
                <w:bCs/>
              </w:rPr>
            </w:pPr>
            <w:r>
              <w:rPr>
                <w:bCs/>
              </w:rPr>
              <w:t>LST and AEP 072825</w:t>
            </w:r>
          </w:p>
        </w:tc>
        <w:tc>
          <w:tcPr>
            <w:tcW w:w="7560" w:type="dxa"/>
            <w:tcBorders>
              <w:bottom w:val="single" w:sz="4" w:space="0" w:color="auto"/>
            </w:tcBorders>
            <w:vAlign w:val="center"/>
          </w:tcPr>
          <w:p w14:paraId="102EB34E" w14:textId="2F52E7F4" w:rsidR="00501701" w:rsidRDefault="002969A5" w:rsidP="002969A5">
            <w:pPr>
              <w:pStyle w:val="NormalArial"/>
              <w:spacing w:before="120" w:after="120"/>
              <w:jc w:val="both"/>
            </w:pPr>
            <w:r>
              <w:t>Proposed</w:t>
            </w:r>
            <w:r>
              <w:t xml:space="preserve"> additional specificity regarding economic analysis of projects</w:t>
            </w:r>
            <w:r>
              <w:t xml:space="preserve"> and</w:t>
            </w:r>
            <w:r>
              <w:t xml:space="preserve"> offer</w:t>
            </w:r>
            <w:r>
              <w:t>ed</w:t>
            </w:r>
            <w:r>
              <w:t xml:space="preserve"> additional language concerning the justification for </w:t>
            </w:r>
            <w:r>
              <w:t xml:space="preserve">the </w:t>
            </w:r>
            <w:r>
              <w:t xml:space="preserve">capacitor bank bypassing process </w:t>
            </w:r>
          </w:p>
        </w:tc>
      </w:tr>
      <w:tr w:rsidR="00501701" w:rsidRPr="005370B5" w14:paraId="241C039C" w14:textId="77777777" w:rsidTr="008B0CB6">
        <w:trPr>
          <w:cantSplit/>
          <w:trHeight w:val="432"/>
        </w:trPr>
        <w:tc>
          <w:tcPr>
            <w:tcW w:w="2880" w:type="dxa"/>
            <w:tcBorders>
              <w:bottom w:val="single" w:sz="4" w:space="0" w:color="auto"/>
            </w:tcBorders>
            <w:vAlign w:val="center"/>
          </w:tcPr>
          <w:p w14:paraId="44F0EF15" w14:textId="29886F70" w:rsidR="00501701" w:rsidRDefault="00501701" w:rsidP="00501701">
            <w:pPr>
              <w:pStyle w:val="NormalArial"/>
              <w:spacing w:before="120" w:after="120"/>
              <w:rPr>
                <w:bCs/>
              </w:rPr>
            </w:pPr>
            <w:r>
              <w:rPr>
                <w:bCs/>
              </w:rPr>
              <w:t>ERCOT 081925</w:t>
            </w:r>
          </w:p>
        </w:tc>
        <w:tc>
          <w:tcPr>
            <w:tcW w:w="7560" w:type="dxa"/>
            <w:tcBorders>
              <w:bottom w:val="single" w:sz="4" w:space="0" w:color="auto"/>
            </w:tcBorders>
            <w:vAlign w:val="center"/>
          </w:tcPr>
          <w:p w14:paraId="6A10DDDB" w14:textId="584A580E" w:rsidR="00501701" w:rsidRDefault="00501701" w:rsidP="00501701">
            <w:pPr>
              <w:pStyle w:val="NormalArial"/>
              <w:spacing w:before="120" w:after="120"/>
            </w:pPr>
            <w:r>
              <w:t>Provided responses and revisions pursuant to the 7/8/25 TIEC comments and the 7/28/25 LST and AEP comments</w:t>
            </w:r>
          </w:p>
        </w:tc>
      </w:tr>
      <w:tr w:rsidR="00501701" w:rsidRPr="005370B5" w14:paraId="7DDC8C3F" w14:textId="77777777" w:rsidTr="008B0CB6">
        <w:trPr>
          <w:cantSplit/>
          <w:trHeight w:val="432"/>
        </w:trPr>
        <w:tc>
          <w:tcPr>
            <w:tcW w:w="2880" w:type="dxa"/>
            <w:tcBorders>
              <w:bottom w:val="single" w:sz="4" w:space="0" w:color="auto"/>
            </w:tcBorders>
            <w:vAlign w:val="center"/>
          </w:tcPr>
          <w:p w14:paraId="28E3F115" w14:textId="41F07510" w:rsidR="00501701" w:rsidRDefault="00501701" w:rsidP="00501701">
            <w:pPr>
              <w:pStyle w:val="NormalArial"/>
              <w:spacing w:before="120" w:after="120"/>
              <w:rPr>
                <w:bCs/>
              </w:rPr>
            </w:pPr>
            <w:r>
              <w:rPr>
                <w:bCs/>
              </w:rPr>
              <w:t>ROS 091125</w:t>
            </w:r>
          </w:p>
        </w:tc>
        <w:tc>
          <w:tcPr>
            <w:tcW w:w="7560" w:type="dxa"/>
            <w:tcBorders>
              <w:bottom w:val="single" w:sz="4" w:space="0" w:color="auto"/>
            </w:tcBorders>
            <w:vAlign w:val="center"/>
          </w:tcPr>
          <w:p w14:paraId="4BA46C53" w14:textId="42B5AEEB" w:rsidR="00501701" w:rsidRDefault="00501701" w:rsidP="00501701">
            <w:pPr>
              <w:pStyle w:val="NormalArial"/>
              <w:spacing w:before="120" w:after="120"/>
            </w:pPr>
            <w:r>
              <w:rPr>
                <w:rFonts w:cs="Arial"/>
                <w:color w:val="000000"/>
              </w:rPr>
              <w:t>E</w:t>
            </w:r>
            <w:r>
              <w:rPr>
                <w:rFonts w:cs="Arial"/>
                <w:color w:val="000000"/>
              </w:rPr>
              <w:t>ndorse</w:t>
            </w:r>
            <w:r>
              <w:rPr>
                <w:rFonts w:cs="Arial"/>
                <w:color w:val="000000"/>
              </w:rPr>
              <w:t>d</w:t>
            </w:r>
            <w:r>
              <w:rPr>
                <w:rFonts w:cs="Arial"/>
                <w:color w:val="000000"/>
              </w:rPr>
              <w:t xml:space="preserve"> NPRR1280 as amended by the 8/19/25 ERCOT comments</w:t>
            </w:r>
          </w:p>
        </w:tc>
      </w:tr>
      <w:tr w:rsidR="00501701" w:rsidRPr="005370B5" w14:paraId="4CC89F0C" w14:textId="77777777" w:rsidTr="008B0CB6">
        <w:trPr>
          <w:cantSplit/>
          <w:trHeight w:val="161"/>
        </w:trPr>
        <w:tc>
          <w:tcPr>
            <w:tcW w:w="2880" w:type="dxa"/>
            <w:tcBorders>
              <w:left w:val="nil"/>
              <w:right w:val="nil"/>
            </w:tcBorders>
            <w:vAlign w:val="center"/>
          </w:tcPr>
          <w:p w14:paraId="11E9AA46" w14:textId="77777777" w:rsidR="00501701" w:rsidRPr="007C199B" w:rsidRDefault="00501701" w:rsidP="008B0CB6">
            <w:pPr>
              <w:pStyle w:val="NormalArial"/>
              <w:rPr>
                <w:b/>
              </w:rPr>
            </w:pPr>
          </w:p>
        </w:tc>
        <w:tc>
          <w:tcPr>
            <w:tcW w:w="7560" w:type="dxa"/>
            <w:tcBorders>
              <w:left w:val="nil"/>
              <w:right w:val="nil"/>
            </w:tcBorders>
            <w:vAlign w:val="center"/>
          </w:tcPr>
          <w:p w14:paraId="4C35F36E" w14:textId="77777777" w:rsidR="00501701" w:rsidRDefault="00501701" w:rsidP="008B0CB6">
            <w:pPr>
              <w:pStyle w:val="NormalArial"/>
            </w:pPr>
          </w:p>
        </w:tc>
      </w:tr>
      <w:tr w:rsidR="00501701" w:rsidRPr="005370B5" w14:paraId="254E6B8D" w14:textId="77777777" w:rsidTr="008B0CB6">
        <w:trPr>
          <w:cantSplit/>
          <w:trHeight w:val="432"/>
        </w:trPr>
        <w:tc>
          <w:tcPr>
            <w:tcW w:w="10440" w:type="dxa"/>
            <w:gridSpan w:val="2"/>
            <w:vAlign w:val="center"/>
          </w:tcPr>
          <w:p w14:paraId="478A7244" w14:textId="77777777" w:rsidR="00501701" w:rsidRPr="00575BB4" w:rsidRDefault="00501701" w:rsidP="008B0CB6">
            <w:pPr>
              <w:pStyle w:val="NormalArial"/>
              <w:jc w:val="center"/>
              <w:rPr>
                <w:i/>
                <w:iCs/>
              </w:rPr>
            </w:pPr>
            <w:r w:rsidRPr="001B6509">
              <w:rPr>
                <w:b/>
                <w:bCs/>
              </w:rPr>
              <w:t>Market Rules Notes</w:t>
            </w:r>
          </w:p>
        </w:tc>
      </w:tr>
    </w:tbl>
    <w:p w14:paraId="4C80D9B0" w14:textId="77777777" w:rsidR="00501701" w:rsidRDefault="00501701" w:rsidP="00501701">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62C0A23" w14:textId="77777777" w:rsidR="00501701" w:rsidRDefault="00501701" w:rsidP="00501701">
      <w:pPr>
        <w:numPr>
          <w:ilvl w:val="0"/>
          <w:numId w:val="21"/>
        </w:numPr>
        <w:rPr>
          <w:rFonts w:ascii="Arial" w:hAnsi="Arial" w:cs="Arial"/>
        </w:rPr>
      </w:pPr>
      <w:r>
        <w:rPr>
          <w:rFonts w:ascii="Arial" w:hAnsi="Arial" w:cs="Arial"/>
        </w:rPr>
        <w:t xml:space="preserve">NPRR1274, </w:t>
      </w:r>
      <w:r w:rsidRPr="00575BB4">
        <w:rPr>
          <w:rFonts w:ascii="Arial" w:hAnsi="Arial" w:cs="Arial"/>
        </w:rPr>
        <w:t xml:space="preserve">RPG Estimated Capital Cost Thresholds of Proposed Transmission Projects </w:t>
      </w:r>
    </w:p>
    <w:p w14:paraId="66203B1B" w14:textId="14B9A382" w:rsidR="009A3772" w:rsidRPr="00501701" w:rsidRDefault="00501701" w:rsidP="00767662">
      <w:pPr>
        <w:numPr>
          <w:ilvl w:val="1"/>
          <w:numId w:val="21"/>
        </w:numPr>
        <w:tabs>
          <w:tab w:val="num" w:pos="0"/>
        </w:tabs>
        <w:spacing w:before="120" w:after="120"/>
        <w:rPr>
          <w:rFonts w:ascii="Arial" w:hAnsi="Arial" w:cs="Arial"/>
        </w:rPr>
      </w:pPr>
      <w:r w:rsidRPr="00575BB4">
        <w:rPr>
          <w:rFonts w:ascii="Arial" w:hAnsi="Arial" w:cs="Arial"/>
        </w:rPr>
        <w:t xml:space="preserve">Section </w:t>
      </w:r>
      <w:r>
        <w:rPr>
          <w:rFonts w:ascii="Arial" w:hAnsi="Arial" w:cs="Arial"/>
        </w:rPr>
        <w:t>3.11.4.3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6BB46DE7" w:rsidR="009A3772" w:rsidRDefault="00501701">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4F000AB" w14:textId="77777777" w:rsidR="00E56F96" w:rsidRPr="00AE0E6D" w:rsidRDefault="00E56F96" w:rsidP="00E56F96">
      <w:pPr>
        <w:pStyle w:val="H4"/>
        <w:rPr>
          <w:b w:val="0"/>
        </w:rPr>
      </w:pPr>
      <w:bookmarkStart w:id="1" w:name="_Toc400526183"/>
      <w:bookmarkStart w:id="2" w:name="_Toc405534501"/>
      <w:bookmarkStart w:id="3" w:name="_Toc406570514"/>
      <w:bookmarkStart w:id="4" w:name="_Toc410910666"/>
      <w:bookmarkStart w:id="5" w:name="_Toc411841094"/>
      <w:bookmarkStart w:id="6" w:name="_Toc422147056"/>
      <w:bookmarkStart w:id="7" w:name="_Toc433020652"/>
      <w:bookmarkStart w:id="8" w:name="_Toc437262093"/>
      <w:bookmarkStart w:id="9" w:name="_Toc478375270"/>
      <w:bookmarkStart w:id="10" w:name="_Toc189040234"/>
      <w:commentRangeStart w:id="11"/>
      <w:r w:rsidRPr="00AE0E6D">
        <w:t>3.11.4.3</w:t>
      </w:r>
      <w:commentRangeEnd w:id="11"/>
      <w:r w:rsidR="00D75B33">
        <w:rPr>
          <w:rStyle w:val="CommentReference"/>
          <w:b w:val="0"/>
          <w:bCs w:val="0"/>
          <w:snapToGrid/>
        </w:rPr>
        <w:commentReference w:id="11"/>
      </w:r>
      <w:r w:rsidRPr="00AE0E6D">
        <w:tab/>
        <w:t>Categorization of Proposed Transmission Projects</w:t>
      </w:r>
      <w:bookmarkEnd w:id="1"/>
      <w:bookmarkEnd w:id="2"/>
      <w:bookmarkEnd w:id="3"/>
      <w:bookmarkEnd w:id="4"/>
      <w:bookmarkEnd w:id="5"/>
      <w:bookmarkEnd w:id="6"/>
      <w:bookmarkEnd w:id="7"/>
      <w:bookmarkEnd w:id="8"/>
      <w:bookmarkEnd w:id="9"/>
      <w:bookmarkEnd w:id="10"/>
    </w:p>
    <w:p w14:paraId="06565819" w14:textId="77777777" w:rsidR="00E56F96" w:rsidRPr="00350910" w:rsidRDefault="00E56F96" w:rsidP="00E56F96">
      <w:pPr>
        <w:pStyle w:val="BodyTextNumbered"/>
      </w:pPr>
      <w:r>
        <w:t>(1)</w:t>
      </w:r>
      <w:r>
        <w:tab/>
      </w:r>
      <w:r w:rsidRPr="00350910">
        <w:t xml:space="preserve">ERCOT classifies all proposed transmission projects into one of four categories (or Tiers).  Each Tier is defined so that projects with a similar cost and impact on reliability </w:t>
      </w:r>
      <w:r w:rsidRPr="00350910">
        <w:lastRenderedPageBreak/>
        <w:t xml:space="preserve">and the ERCOT market are grouped into the same Tier.  </w:t>
      </w:r>
      <w:r w:rsidRPr="00415110">
        <w:rPr>
          <w:iCs w:val="0"/>
        </w:rPr>
        <w:t>For Tier classification, the total estimated cost of the project shall be used which includes costs borne by a</w:t>
      </w:r>
      <w:r>
        <w:rPr>
          <w:iCs w:val="0"/>
        </w:rPr>
        <w:t>nother party</w:t>
      </w:r>
      <w:r w:rsidRPr="00350910">
        <w:t>.</w:t>
      </w:r>
    </w:p>
    <w:p w14:paraId="397E5E7F" w14:textId="29E47902" w:rsidR="00E56F96" w:rsidRPr="00415110" w:rsidRDefault="00E56F96" w:rsidP="00E56F96">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ins w:id="12" w:author="TIEC 070825" w:date="2025-07-08T13:14:00Z" w16du:dateUtc="2025-07-08T18:14:00Z">
        <w:del w:id="13" w:author="ERCOT 081925" w:date="2025-08-19T08:31:00Z" w16du:dateUtc="2025-08-19T13:31:00Z">
          <w:r w:rsidR="00CB38EE" w:rsidDel="009A7F54">
            <w:rPr>
              <w:iCs/>
            </w:rPr>
            <w:delText>g</w:delText>
          </w:r>
        </w:del>
      </w:ins>
      <w:ins w:id="14" w:author="ERCOT 081925" w:date="2025-08-19T08:31:00Z" w16du:dateUtc="2025-08-19T13:31:00Z">
        <w:r w:rsidR="009A7F54">
          <w:rPr>
            <w:iCs/>
          </w:rPr>
          <w:t>f</w:t>
        </w:r>
      </w:ins>
      <w:del w:id="15" w:author="TIEC 070825" w:date="2025-07-08T13:14:00Z" w16du:dateUtc="2025-07-08T18:14:00Z">
        <w:r w:rsidDel="00CB38EE">
          <w:rPr>
            <w:iCs/>
          </w:rPr>
          <w:delText>f</w:delText>
        </w:r>
      </w:del>
      <w:r w:rsidRPr="00415110">
        <w:rPr>
          <w:iCs/>
        </w:rPr>
        <w:t>) below.</w:t>
      </w:r>
    </w:p>
    <w:p w14:paraId="3FFBF671" w14:textId="77777777" w:rsidR="00E56F96" w:rsidRPr="00415110" w:rsidRDefault="00E56F96" w:rsidP="00E56F96">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Pr>
          <w:iCs/>
        </w:rPr>
        <w:t>f</w:t>
      </w:r>
      <w:r w:rsidRPr="00415110">
        <w:rPr>
          <w:iCs/>
        </w:rPr>
        <w:t>) below.</w:t>
      </w:r>
    </w:p>
    <w:p w14:paraId="21BE78A3" w14:textId="1ABF1E14" w:rsidR="00CB38EE" w:rsidDel="009A7F54" w:rsidRDefault="00CB38EE" w:rsidP="00E56F96">
      <w:pPr>
        <w:spacing w:after="240"/>
        <w:ind w:left="1440" w:hanging="720"/>
        <w:rPr>
          <w:ins w:id="16" w:author="TIEC 070825" w:date="2025-07-08T13:13:00Z" w16du:dateUtc="2025-07-08T18:13:00Z"/>
          <w:del w:id="17" w:author="ERCOT 081925" w:date="2025-08-19T08:31:00Z" w16du:dateUtc="2025-08-19T13:31:00Z"/>
          <w:iCs/>
        </w:rPr>
      </w:pPr>
      <w:bookmarkStart w:id="18" w:name="_Hlk193914555"/>
      <w:ins w:id="19" w:author="TIEC 070825" w:date="2025-07-08T13:13:00Z" w16du:dateUtc="2025-07-08T18:13:00Z">
        <w:del w:id="20" w:author="ERCOT 081925" w:date="2025-08-19T08:31:00Z" w16du:dateUtc="2025-08-19T13:31:00Z">
          <w:r w:rsidDel="009A7F54">
            <w:rPr>
              <w:iCs/>
            </w:rPr>
            <w:delText>(c)</w:delText>
          </w:r>
          <w:r w:rsidDel="009A7F54">
            <w:rPr>
              <w:iCs/>
            </w:rPr>
            <w:tab/>
            <w:delText xml:space="preserve">A project shall be classified as Tier 2 if </w:delText>
          </w:r>
          <w:r w:rsidRPr="0068471A" w:rsidDel="009A7F54">
            <w:rPr>
              <w:iCs/>
            </w:rPr>
            <w:delText>it involves the permanent bypass of an existing series capacitor or un-bypassing of a series capacitor that was previously designated as permanently bypassed</w:delText>
          </w:r>
          <w:r w:rsidDel="009A7F54">
            <w:rPr>
              <w:iCs/>
            </w:rPr>
            <w:delText>.</w:delText>
          </w:r>
        </w:del>
      </w:ins>
    </w:p>
    <w:p w14:paraId="402A31C1" w14:textId="23318FF0" w:rsidR="00E56F96" w:rsidRPr="00415110" w:rsidRDefault="00E56F96" w:rsidP="00E56F96">
      <w:pPr>
        <w:spacing w:after="240"/>
        <w:ind w:left="1440" w:hanging="720"/>
        <w:rPr>
          <w:iCs/>
        </w:rPr>
      </w:pPr>
      <w:r w:rsidRPr="00415110">
        <w:rPr>
          <w:iCs/>
        </w:rPr>
        <w:t>(</w:t>
      </w:r>
      <w:ins w:id="21" w:author="TIEC 070825" w:date="2025-07-08T13:14:00Z" w16du:dateUtc="2025-07-08T18:14:00Z">
        <w:del w:id="22" w:author="ERCOT 081925" w:date="2025-08-19T08:32:00Z" w16du:dateUtc="2025-08-19T13:32:00Z">
          <w:r w:rsidR="00CB38EE" w:rsidDel="009A7F54">
            <w:rPr>
              <w:iCs/>
            </w:rPr>
            <w:delText>d</w:delText>
          </w:r>
        </w:del>
      </w:ins>
      <w:ins w:id="23" w:author="ERCOT 081925" w:date="2025-08-19T08:32:00Z" w16du:dateUtc="2025-08-19T13:32:00Z">
        <w:r w:rsidR="009A7F54">
          <w:rPr>
            <w:iCs/>
          </w:rPr>
          <w:t>c</w:t>
        </w:r>
      </w:ins>
      <w:del w:id="24" w:author="TIEC 070825" w:date="2025-07-08T13:14:00Z" w16du:dateUtc="2025-07-08T18:14:00Z">
        <w:r w:rsidRPr="00415110" w:rsidDel="00CB38EE">
          <w:rPr>
            <w:iCs/>
          </w:rPr>
          <w:delText>c</w:delText>
        </w:r>
      </w:del>
      <w:r w:rsidRPr="00415110">
        <w:rPr>
          <w:iCs/>
        </w:rPr>
        <w:t>)</w:t>
      </w:r>
      <w:r w:rsidRPr="00415110">
        <w:rPr>
          <w:iCs/>
        </w:rPr>
        <w:tab/>
        <w:t>A project shall be classified as Tier 3 if any of the following are true:</w:t>
      </w:r>
    </w:p>
    <w:p w14:paraId="2DC397C0" w14:textId="77777777" w:rsidR="00E56F96" w:rsidRDefault="00E56F96" w:rsidP="00E56F96">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Pr>
          <w:iCs/>
        </w:rPr>
        <w:t>f) below; or</w:t>
      </w:r>
    </w:p>
    <w:p w14:paraId="43A16409" w14:textId="33B89F10" w:rsidR="00E56F96" w:rsidRDefault="00E56F96" w:rsidP="00E56F96">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ins w:id="25" w:author="TIEC 070825" w:date="2025-07-08T13:15:00Z" w16du:dateUtc="2025-07-08T18:15:00Z">
        <w:r w:rsidR="00CB38EE">
          <w:rPr>
            <w:iCs/>
          </w:rPr>
          <w:t>g</w:t>
        </w:r>
      </w:ins>
      <w:del w:id="26" w:author="TIEC 070825" w:date="2025-07-08T13:15:00Z" w16du:dateUtc="2025-07-08T18:15:00Z">
        <w:r w:rsidDel="00CB38EE">
          <w:rPr>
            <w:iCs/>
          </w:rPr>
          <w:delText>f</w:delText>
        </w:r>
      </w:del>
      <w:r w:rsidRPr="00415110">
        <w:rPr>
          <w:iCs/>
        </w:rPr>
        <w:t>) below.</w:t>
      </w:r>
    </w:p>
    <w:p w14:paraId="2B201F05" w14:textId="51FBCD5F" w:rsidR="00AD7D8C" w:rsidDel="00CB38EE" w:rsidRDefault="00AD7D8C" w:rsidP="00CB38EE">
      <w:pPr>
        <w:spacing w:after="240"/>
        <w:ind w:left="1440" w:hanging="720"/>
        <w:rPr>
          <w:ins w:id="27" w:author="ERCOT" w:date="2025-04-10T15:47:00Z" w16du:dateUtc="2025-04-10T20:47:00Z"/>
          <w:del w:id="28" w:author="TIEC 070825" w:date="2025-07-08T13:17:00Z" w16du:dateUtc="2025-07-08T18:17:00Z"/>
          <w:iCs/>
        </w:rPr>
      </w:pPr>
      <w:bookmarkStart w:id="29" w:name="_Hlk194071394"/>
      <w:r>
        <w:rPr>
          <w:iCs/>
        </w:rPr>
        <w:t>(</w:t>
      </w:r>
      <w:ins w:id="30" w:author="TIEC 070825" w:date="2025-07-08T13:14:00Z" w16du:dateUtc="2025-07-08T18:14:00Z">
        <w:del w:id="31" w:author="ERCOT 081925" w:date="2025-08-19T08:32:00Z" w16du:dateUtc="2025-08-19T13:32:00Z">
          <w:r w:rsidR="00CB38EE" w:rsidDel="009A7F54">
            <w:rPr>
              <w:iCs/>
            </w:rPr>
            <w:delText>e</w:delText>
          </w:r>
        </w:del>
      </w:ins>
      <w:ins w:id="32" w:author="ERCOT 081925" w:date="2025-08-19T08:32:00Z" w16du:dateUtc="2025-08-19T13:32:00Z">
        <w:r w:rsidR="009A7F54">
          <w:rPr>
            <w:iCs/>
          </w:rPr>
          <w:t>d</w:t>
        </w:r>
      </w:ins>
      <w:del w:id="33" w:author="TIEC 070825" w:date="2025-07-08T13:14:00Z" w16du:dateUtc="2025-07-08T18:14:00Z">
        <w:r w:rsidDel="00CB38EE">
          <w:rPr>
            <w:iCs/>
          </w:rPr>
          <w:delText>d</w:delText>
        </w:r>
      </w:del>
      <w:r>
        <w:rPr>
          <w:iCs/>
        </w:rPr>
        <w:t>)</w:t>
      </w:r>
      <w:r>
        <w:rPr>
          <w:iCs/>
        </w:rPr>
        <w:tab/>
      </w:r>
      <w:ins w:id="34" w:author="ERCOT 081925" w:date="2025-08-19T08:35:00Z" w16du:dateUtc="2025-08-19T13:35:00Z">
        <w:r w:rsidR="009A7F54">
          <w:rPr>
            <w:iCs/>
          </w:rPr>
          <w:t xml:space="preserve">A project </w:t>
        </w:r>
        <w:r w:rsidR="009A7F54" w:rsidRPr="006D0D04">
          <w:rPr>
            <w:iCs/>
          </w:rPr>
          <w:t xml:space="preserve">shall be </w:t>
        </w:r>
        <w:r w:rsidR="009A7F54">
          <w:rPr>
            <w:iCs/>
          </w:rPr>
          <w:t xml:space="preserve">initially classified </w:t>
        </w:r>
        <w:r w:rsidR="009A7F54" w:rsidRPr="006D0D04">
          <w:rPr>
            <w:iCs/>
          </w:rPr>
          <w:t xml:space="preserve">as Tier 3 </w:t>
        </w:r>
        <w:r w:rsidR="009A7F54">
          <w:rPr>
            <w:iCs/>
          </w:rPr>
          <w:t xml:space="preserve">if it meets any of the following conditions </w:t>
        </w:r>
        <w:r w:rsidR="009A7F54" w:rsidRPr="006D0D04">
          <w:rPr>
            <w:iCs/>
          </w:rPr>
          <w:t xml:space="preserve">and shall </w:t>
        </w:r>
        <w:r w:rsidR="009A7F54">
          <w:rPr>
            <w:iCs/>
          </w:rPr>
          <w:t xml:space="preserve">subsequently </w:t>
        </w:r>
        <w:r w:rsidR="009A7F54" w:rsidRPr="006D0D04">
          <w:rPr>
            <w:iCs/>
          </w:rPr>
          <w:t xml:space="preserve">be reclassified as a Tier 4 neutral project </w:t>
        </w:r>
        <w:r w:rsidR="009A7F54">
          <w:rPr>
            <w:iCs/>
          </w:rPr>
          <w:t>once the comment process is complete:</w:t>
        </w:r>
      </w:ins>
      <w:ins w:id="35" w:author="TIEC 070825" w:date="2025-07-08T13:16:00Z" w16du:dateUtc="2025-07-08T18:16:00Z">
        <w:del w:id="36" w:author="ERCOT 081925" w:date="2025-08-19T08:36:00Z" w16du:dateUtc="2025-08-19T13:36:00Z">
          <w:r w:rsidR="00CB38EE" w:rsidRPr="00880A0B" w:rsidDel="009A7F54">
            <w:rPr>
              <w:iCs/>
            </w:rPr>
            <w:delText xml:space="preserve">A project </w:delText>
          </w:r>
          <w:r w:rsidR="00CB38EE" w:rsidDel="009A7F54">
            <w:rPr>
              <w:iCs/>
            </w:rPr>
            <w:delText xml:space="preserve">with an estimated capital cost greater than or equal to $25,000,000 that </w:delText>
          </w:r>
          <w:r w:rsidR="00CB38EE" w:rsidRPr="00880A0B" w:rsidDel="009A7F54">
            <w:rPr>
              <w:iCs/>
            </w:rPr>
            <w:delText>is proposed for the purpose of replacing aged infrastructure or storm hardening</w:delText>
          </w:r>
          <w:r w:rsidR="00CB38EE" w:rsidDel="009A7F54">
            <w:rPr>
              <w:iCs/>
            </w:rPr>
            <w:delText xml:space="preserve"> shall be processed as a Tier 3 project and shall be reclassified as a Tier 4, neutral project upon ERCOT’s determination that any concerns, questions or objections raised during the comment process have been resolved satisfactorily. </w:delText>
          </w:r>
        </w:del>
      </w:ins>
      <w:del w:id="37" w:author="TIEC 070825" w:date="2025-07-08T13:17:00Z" w16du:dateUtc="2025-07-08T18:17:00Z">
        <w:r w:rsidDel="00CB38EE">
          <w:rPr>
            <w:iCs/>
          </w:rPr>
          <w:delText xml:space="preserve">A project </w:delText>
        </w:r>
      </w:del>
      <w:ins w:id="38" w:author="ERCOT" w:date="2025-04-10T15:46:00Z" w16du:dateUtc="2025-04-10T20:46:00Z">
        <w:del w:id="39" w:author="TIEC 070825" w:date="2025-07-08T13:17:00Z" w16du:dateUtc="2025-07-08T18:17:00Z">
          <w:r w:rsidRPr="006D0D04" w:rsidDel="00CB38EE">
            <w:rPr>
              <w:iCs/>
            </w:rPr>
            <w:delText xml:space="preserve">shall be </w:delText>
          </w:r>
          <w:r w:rsidDel="00CB38EE">
            <w:rPr>
              <w:iCs/>
            </w:rPr>
            <w:delText xml:space="preserve">initially classified </w:delText>
          </w:r>
          <w:r w:rsidRPr="006D0D04" w:rsidDel="00CB38EE">
            <w:rPr>
              <w:iCs/>
            </w:rPr>
            <w:delText xml:space="preserve">as Tier 3 </w:delText>
          </w:r>
          <w:r w:rsidDel="00CB38EE">
            <w:rPr>
              <w:iCs/>
            </w:rPr>
            <w:delText xml:space="preserve">if it meets any of the following conditions </w:delText>
          </w:r>
          <w:r w:rsidRPr="006D0D04" w:rsidDel="00CB38EE">
            <w:rPr>
              <w:iCs/>
            </w:rPr>
            <w:delText xml:space="preserve">and shall </w:delText>
          </w:r>
          <w:r w:rsidDel="00CB38EE">
            <w:rPr>
              <w:iCs/>
            </w:rPr>
            <w:delText xml:space="preserve">subsequently </w:delText>
          </w:r>
          <w:r w:rsidRPr="006D0D04" w:rsidDel="00CB38EE">
            <w:rPr>
              <w:iCs/>
            </w:rPr>
            <w:delText>be reclassified as a Tier 4 neutral project upon ERCOT’s determination that any concerns, questions</w:delText>
          </w:r>
          <w:r w:rsidDel="00CB38EE">
            <w:rPr>
              <w:iCs/>
            </w:rPr>
            <w:delText>,</w:delText>
          </w:r>
          <w:r w:rsidRPr="006D0D04" w:rsidDel="00CB38EE">
            <w:rPr>
              <w:iCs/>
            </w:rPr>
            <w:delText xml:space="preserve"> or objections raised during the comment process have been resolved satisfactorily</w:delText>
          </w:r>
          <w:r w:rsidDel="00CB38EE">
            <w:rPr>
              <w:iCs/>
            </w:rPr>
            <w:delText>:</w:delText>
          </w:r>
        </w:del>
      </w:ins>
      <w:del w:id="40" w:author="TIEC 070825" w:date="2025-07-08T13:17:00Z" w16du:dateUtc="2025-07-08T18:17:00Z">
        <w:r w:rsidDel="00CB38EE">
          <w:rPr>
            <w:iCs/>
          </w:rPr>
          <w:delText xml:space="preserve">with an </w:delText>
        </w:r>
      </w:del>
    </w:p>
    <w:p w14:paraId="7CA8ABE0" w14:textId="77777777" w:rsidR="009A7F54" w:rsidRDefault="009A7F54" w:rsidP="00CB38EE">
      <w:pPr>
        <w:spacing w:after="240"/>
        <w:ind w:left="2160" w:hanging="720"/>
        <w:rPr>
          <w:ins w:id="41" w:author="ERCOT 081925" w:date="2025-08-19T08:37:00Z" w16du:dateUtc="2025-08-19T13:37:00Z"/>
          <w:iCs/>
        </w:rPr>
      </w:pPr>
      <w:ins w:id="42" w:author="ERCOT 081925" w:date="2025-08-19T08:36:00Z" w16du:dateUtc="2025-08-19T13:36:00Z">
        <w:r>
          <w:t>(i)</w:t>
        </w:r>
        <w:r>
          <w:tab/>
        </w:r>
      </w:ins>
      <w:ins w:id="43" w:author="ERCOT 081925" w:date="2025-08-19T08:37:00Z" w16du:dateUtc="2025-08-19T13:37:00Z">
        <w:r>
          <w:rPr>
            <w:iCs/>
          </w:rPr>
          <w:t xml:space="preserve">The estimated capital cost is greater </w:t>
        </w:r>
        <w:r w:rsidRPr="00C96504">
          <w:rPr>
            <w:iCs/>
          </w:rPr>
          <w:t>than or equal to $25,000,000</w:t>
        </w:r>
        <w:r>
          <w:rPr>
            <w:iCs/>
          </w:rPr>
          <w:t>,</w:t>
        </w:r>
        <w:r w:rsidRPr="00C96504">
          <w:rPr>
            <w:iCs/>
          </w:rPr>
          <w:t xml:space="preserve"> </w:t>
        </w:r>
        <w:r>
          <w:rPr>
            <w:iCs/>
          </w:rPr>
          <w:t>and it</w:t>
        </w:r>
        <w:r w:rsidRPr="00C96504">
          <w:rPr>
            <w:iCs/>
          </w:rPr>
          <w:t xml:space="preserve"> is proposed for the purpose of replacing aged infrastructure or </w:t>
        </w:r>
        <w:r>
          <w:rPr>
            <w:iCs/>
          </w:rPr>
          <w:t xml:space="preserve">for </w:t>
        </w:r>
        <w:r w:rsidRPr="00C96504">
          <w:rPr>
            <w:iCs/>
          </w:rPr>
          <w:t>storm hardening</w:t>
        </w:r>
        <w:r>
          <w:rPr>
            <w:iCs/>
          </w:rPr>
          <w:t xml:space="preserve">; or </w:t>
        </w:r>
      </w:ins>
    </w:p>
    <w:p w14:paraId="32E98D8B" w14:textId="791FE12F" w:rsidR="007C335D" w:rsidRDefault="007C335D" w:rsidP="007C335D">
      <w:pPr>
        <w:spacing w:after="240"/>
        <w:ind w:left="2160" w:hanging="720"/>
        <w:rPr>
          <w:ins w:id="44" w:author="ERCOT 081925" w:date="2025-08-19T08:38:00Z" w16du:dateUtc="2025-08-19T13:38:00Z"/>
          <w:iCs/>
        </w:rPr>
      </w:pPr>
      <w:ins w:id="45" w:author="ERCOT 081925" w:date="2025-08-19T08:38:00Z" w16du:dateUtc="2025-08-19T13:38:00Z">
        <w:r>
          <w:t>(ii)</w:t>
        </w:r>
        <w:r>
          <w:tab/>
        </w:r>
        <w:r>
          <w:rPr>
            <w:iCs/>
          </w:rPr>
          <w:t xml:space="preserve">The </w:t>
        </w:r>
        <w:r w:rsidRPr="006D0D04">
          <w:rPr>
            <w:iCs/>
          </w:rPr>
          <w:t xml:space="preserve">estimated capital cost </w:t>
        </w:r>
        <w:r>
          <w:rPr>
            <w:iCs/>
          </w:rPr>
          <w:t xml:space="preserve">is </w:t>
        </w:r>
        <w:r w:rsidRPr="006D0D04">
          <w:rPr>
            <w:iCs/>
          </w:rPr>
          <w:t>less than $25,000,000</w:t>
        </w:r>
        <w:r>
          <w:rPr>
            <w:iCs/>
          </w:rPr>
          <w:t xml:space="preserve">, and it involves the permanent </w:t>
        </w:r>
        <w:r w:rsidRPr="006D0D04">
          <w:rPr>
            <w:iCs/>
          </w:rPr>
          <w:t>bypass</w:t>
        </w:r>
        <w:r>
          <w:rPr>
            <w:iCs/>
          </w:rPr>
          <w:t xml:space="preserve"> of</w:t>
        </w:r>
        <w:r w:rsidRPr="006D0D04">
          <w:rPr>
            <w:iCs/>
          </w:rPr>
          <w:t xml:space="preserve"> </w:t>
        </w:r>
        <w:r>
          <w:rPr>
            <w:iCs/>
          </w:rPr>
          <w:t xml:space="preserve">an </w:t>
        </w:r>
        <w:r w:rsidRPr="006D0D04">
          <w:rPr>
            <w:iCs/>
          </w:rPr>
          <w:t>existing series capacitor</w:t>
        </w:r>
        <w:r>
          <w:rPr>
            <w:iCs/>
          </w:rPr>
          <w:t xml:space="preserve"> or </w:t>
        </w:r>
        <w:r w:rsidRPr="006D0D04">
          <w:rPr>
            <w:iCs/>
          </w:rPr>
          <w:t xml:space="preserve">un-bypassing </w:t>
        </w:r>
        <w:r>
          <w:rPr>
            <w:iCs/>
          </w:rPr>
          <w:t xml:space="preserve">of </w:t>
        </w:r>
        <w:r w:rsidRPr="006D0D04">
          <w:rPr>
            <w:iCs/>
          </w:rPr>
          <w:t>a series capacitor that was previously designated as permanently bypassed</w:t>
        </w:r>
        <w:r>
          <w:rPr>
            <w:iCs/>
          </w:rPr>
          <w:t xml:space="preserve">. </w:t>
        </w:r>
        <w:r>
          <w:rPr>
            <w:iCs/>
          </w:rPr>
          <w:lastRenderedPageBreak/>
          <w:t>T</w:t>
        </w:r>
        <w:r w:rsidRPr="00181FA2">
          <w:rPr>
            <w:iCs/>
          </w:rPr>
          <w:t xml:space="preserve">he relevant </w:t>
        </w:r>
        <w:r>
          <w:rPr>
            <w:iCs/>
          </w:rPr>
          <w:t>TSP</w:t>
        </w:r>
        <w:r w:rsidRPr="00181FA2">
          <w:rPr>
            <w:iCs/>
          </w:rPr>
          <w:t xml:space="preserve"> </w:t>
        </w:r>
        <w:r>
          <w:rPr>
            <w:iCs/>
          </w:rPr>
          <w:t>shall</w:t>
        </w:r>
        <w:r w:rsidRPr="00181FA2">
          <w:rPr>
            <w:iCs/>
          </w:rPr>
          <w:t xml:space="preserve"> coordinate </w:t>
        </w:r>
        <w:r>
          <w:rPr>
            <w:iCs/>
          </w:rPr>
          <w:t xml:space="preserve">with ERCOT </w:t>
        </w:r>
        <w:r w:rsidRPr="00181FA2">
          <w:rPr>
            <w:iCs/>
          </w:rPr>
          <w:t>prior to submission</w:t>
        </w:r>
        <w:r>
          <w:rPr>
            <w:iCs/>
          </w:rPr>
          <w:t xml:space="preserve"> of the project for RPG Project Review, and </w:t>
        </w:r>
        <w:r w:rsidRPr="00181FA2">
          <w:rPr>
            <w:iCs/>
          </w:rPr>
          <w:t xml:space="preserve">ERCOT </w:t>
        </w:r>
        <w:r>
          <w:rPr>
            <w:iCs/>
          </w:rPr>
          <w:t xml:space="preserve">shall perform an </w:t>
        </w:r>
        <w:r w:rsidRPr="00181FA2">
          <w:rPr>
            <w:iCs/>
          </w:rPr>
          <w:t>economic analysis</w:t>
        </w:r>
        <w:r>
          <w:rPr>
            <w:iCs/>
          </w:rPr>
          <w:t xml:space="preserve"> of the project for inclusion </w:t>
        </w:r>
        <w:r w:rsidRPr="00181FA2">
          <w:rPr>
            <w:iCs/>
          </w:rPr>
          <w:t xml:space="preserve">in the RPG </w:t>
        </w:r>
        <w:r>
          <w:rPr>
            <w:iCs/>
          </w:rPr>
          <w:t xml:space="preserve">project </w:t>
        </w:r>
        <w:r w:rsidRPr="00181FA2">
          <w:rPr>
            <w:iCs/>
          </w:rPr>
          <w:t>submission.</w:t>
        </w:r>
      </w:ins>
    </w:p>
    <w:p w14:paraId="7ED461B5" w14:textId="44E7E28A" w:rsidR="00AD7D8C" w:rsidRPr="00CB38EE" w:rsidDel="00CB38EE" w:rsidRDefault="00AD7D8C" w:rsidP="00CB38EE">
      <w:pPr>
        <w:spacing w:after="240"/>
        <w:ind w:left="2160" w:hanging="720"/>
        <w:rPr>
          <w:ins w:id="46" w:author="ERCOT" w:date="2025-04-10T15:49:00Z" w16du:dateUtc="2025-04-10T20:49:00Z"/>
          <w:del w:id="47" w:author="TIEC 070825" w:date="2025-07-08T13:17:00Z" w16du:dateUtc="2025-07-08T18:17:00Z"/>
        </w:rPr>
      </w:pPr>
      <w:ins w:id="48" w:author="ERCOT" w:date="2025-04-10T15:47:00Z" w16du:dateUtc="2025-04-10T20:47:00Z">
        <w:del w:id="49" w:author="TIEC 070825" w:date="2025-07-08T13:17:00Z" w16du:dateUtc="2025-07-08T18:17:00Z">
          <w:r w:rsidRPr="00CB38EE" w:rsidDel="00CB38EE">
            <w:delText>(i)</w:delText>
          </w:r>
          <w:r w:rsidRPr="00CB38EE" w:rsidDel="00CB38EE">
            <w:tab/>
            <w:delText xml:space="preserve">The </w:delText>
          </w:r>
        </w:del>
      </w:ins>
      <w:del w:id="50" w:author="TIEC 070825" w:date="2025-07-08T13:17:00Z" w16du:dateUtc="2025-07-08T18:17:00Z">
        <w:r w:rsidRPr="00CB38EE" w:rsidDel="00CB38EE">
          <w:delText xml:space="preserve">estimated capital cost </w:delText>
        </w:r>
      </w:del>
      <w:ins w:id="51" w:author="ERCOT" w:date="2025-04-10T15:48:00Z" w16du:dateUtc="2025-04-10T20:48:00Z">
        <w:del w:id="52" w:author="TIEC 070825" w:date="2025-07-08T13:17:00Z" w16du:dateUtc="2025-07-08T18:17:00Z">
          <w:r w:rsidRPr="00CB38EE" w:rsidDel="00CB38EE">
            <w:delText xml:space="preserve">is </w:delText>
          </w:r>
        </w:del>
      </w:ins>
      <w:del w:id="53" w:author="TIEC 070825" w:date="2025-07-08T13:17:00Z" w16du:dateUtc="2025-07-08T18:17:00Z">
        <w:r w:rsidRPr="00CB38EE" w:rsidDel="00CB38EE">
          <w:delText>greater than or equal to $25,000,000</w:delText>
        </w:r>
      </w:del>
      <w:ins w:id="54" w:author="ERCOT" w:date="2025-04-10T15:48:00Z" w16du:dateUtc="2025-04-10T20:48:00Z">
        <w:del w:id="55" w:author="TIEC 070825" w:date="2025-07-08T13:17:00Z" w16du:dateUtc="2025-07-08T18:17:00Z">
          <w:r w:rsidRPr="00CB38EE" w:rsidDel="00CB38EE">
            <w:delText>,</w:delText>
          </w:r>
        </w:del>
      </w:ins>
      <w:del w:id="56" w:author="TIEC 070825" w:date="2025-07-08T13:17:00Z" w16du:dateUtc="2025-07-08T18:17:00Z">
        <w:r w:rsidRPr="00CB38EE" w:rsidDel="00CB38EE">
          <w:delText xml:space="preserve"> </w:delText>
        </w:r>
      </w:del>
      <w:ins w:id="57" w:author="ERCOT" w:date="2025-04-10T15:48:00Z" w16du:dateUtc="2025-04-10T20:48:00Z">
        <w:del w:id="58" w:author="TIEC 070825" w:date="2025-07-08T13:17:00Z" w16du:dateUtc="2025-07-08T18:17:00Z">
          <w:r w:rsidRPr="00CB38EE" w:rsidDel="00CB38EE">
            <w:delText xml:space="preserve">and </w:delText>
          </w:r>
        </w:del>
      </w:ins>
      <w:ins w:id="59" w:author="ERCOT" w:date="2025-04-15T16:03:00Z" w16du:dateUtc="2025-04-15T21:03:00Z">
        <w:del w:id="60" w:author="TIEC 070825" w:date="2025-07-08T13:17:00Z" w16du:dateUtc="2025-07-08T18:17:00Z">
          <w:r w:rsidR="00417070" w:rsidRPr="00CB38EE" w:rsidDel="00CB38EE">
            <w:delText xml:space="preserve">it </w:delText>
          </w:r>
        </w:del>
      </w:ins>
      <w:del w:id="61" w:author="TIEC 070825" w:date="2025-07-08T13:17:00Z" w16du:dateUtc="2025-07-08T18:17:00Z">
        <w:r w:rsidRPr="00CB38EE" w:rsidDel="00CB38EE">
          <w:delText>that is proposed for the purpose of replacing aged infrastructure or storm hardening</w:delText>
        </w:r>
      </w:del>
      <w:ins w:id="62" w:author="ERCOT" w:date="2025-04-10T15:49:00Z" w16du:dateUtc="2025-04-10T20:49:00Z">
        <w:del w:id="63" w:author="TIEC 070825" w:date="2025-07-08T13:17:00Z" w16du:dateUtc="2025-07-08T18:17:00Z">
          <w:r w:rsidR="00E148A4" w:rsidRPr="00CB38EE" w:rsidDel="00CB38EE">
            <w:delText>; or</w:delText>
          </w:r>
        </w:del>
      </w:ins>
      <w:del w:id="64" w:author="TIEC 070825" w:date="2025-07-08T13:17:00Z" w16du:dateUtc="2025-07-08T18:17:00Z">
        <w:r w:rsidRPr="00CB38EE" w:rsidDel="00CB38EE">
          <w:delText xml:space="preserve"> shall be processed as a Tier 3 project and shall be reclassified as a Tier 4, neutral project upon ERCOT’s determination that any concerns, questions or objections raised during the comment process have been resolved satisfactorily.</w:delText>
        </w:r>
      </w:del>
    </w:p>
    <w:p w14:paraId="2BF04938" w14:textId="1AB2BACD" w:rsidR="00AD7D8C" w:rsidRPr="00CB38EE" w:rsidRDefault="00E148A4" w:rsidP="00CB38EE">
      <w:pPr>
        <w:spacing w:after="240"/>
        <w:ind w:left="2160" w:hanging="720"/>
      </w:pPr>
      <w:ins w:id="65" w:author="ERCOT" w:date="2025-04-10T15:49:00Z" w16du:dateUtc="2025-04-10T20:49:00Z">
        <w:del w:id="66" w:author="TIEC 070825" w:date="2025-07-08T13:17:00Z" w16du:dateUtc="2025-07-08T18:17:00Z">
          <w:r w:rsidRPr="00CB38EE" w:rsidDel="00CB38EE">
            <w:delText>(ii)</w:delText>
          </w:r>
          <w:r w:rsidRPr="00CB38EE" w:rsidDel="00CB38EE">
            <w:tab/>
            <w:delText>The estimated capital cost is less than $25,000,000, and it involves the permanent bypass of an existing series capacitor or un-bypassing of a series capacitor that was previously designated as permanently bypassed.</w:delText>
          </w:r>
        </w:del>
      </w:ins>
    </w:p>
    <w:bookmarkEnd w:id="29"/>
    <w:bookmarkEnd w:id="18"/>
    <w:p w14:paraId="4ABEEAE8" w14:textId="2C51A6A3" w:rsidR="00E56F96" w:rsidRPr="00415110" w:rsidRDefault="00E56F96" w:rsidP="00E56F96">
      <w:pPr>
        <w:spacing w:after="240"/>
        <w:ind w:left="1440" w:hanging="720"/>
        <w:rPr>
          <w:iCs/>
        </w:rPr>
      </w:pPr>
      <w:r w:rsidRPr="00415110">
        <w:rPr>
          <w:iCs/>
        </w:rPr>
        <w:t>(</w:t>
      </w:r>
      <w:ins w:id="67" w:author="TIEC 070825" w:date="2025-07-08T13:14:00Z" w16du:dateUtc="2025-07-08T18:14:00Z">
        <w:del w:id="68" w:author="ERCOT 081925" w:date="2025-08-19T08:32:00Z" w16du:dateUtc="2025-08-19T13:32:00Z">
          <w:r w:rsidR="00CB38EE" w:rsidDel="009A7F54">
            <w:rPr>
              <w:iCs/>
            </w:rPr>
            <w:delText>f</w:delText>
          </w:r>
        </w:del>
      </w:ins>
      <w:ins w:id="69" w:author="ERCOT 081925" w:date="2025-08-19T08:32:00Z" w16du:dateUtc="2025-08-19T13:32:00Z">
        <w:r w:rsidR="009A7F54">
          <w:rPr>
            <w:iCs/>
          </w:rPr>
          <w:t>e</w:t>
        </w:r>
      </w:ins>
      <w:del w:id="70" w:author="TIEC 070825" w:date="2025-07-08T13:14:00Z" w16du:dateUtc="2025-07-08T18:14:00Z">
        <w:r w:rsidDel="00CB38EE">
          <w:rPr>
            <w:iCs/>
          </w:rPr>
          <w:delText>e</w:delText>
        </w:r>
      </w:del>
      <w:r w:rsidRPr="00415110">
        <w:rPr>
          <w:iCs/>
        </w:rPr>
        <w:t>)</w:t>
      </w:r>
      <w:r w:rsidRPr="00415110">
        <w:rPr>
          <w:iCs/>
        </w:rPr>
        <w:tab/>
        <w:t>A project shall be classified as Tier 4 if it does not meet the requirements to be classified as Tier 1, 2, or 3 or if it is considered a neutral project pursuant to paragraph (</w:t>
      </w:r>
      <w:ins w:id="71" w:author="TIEC 070825" w:date="2025-07-08T13:18:00Z" w16du:dateUtc="2025-07-08T18:18:00Z">
        <w:del w:id="72" w:author="ERCOT 081925" w:date="2025-08-19T08:32:00Z" w16du:dateUtc="2025-08-19T13:32:00Z">
          <w:r w:rsidR="00CB38EE" w:rsidDel="009A7F54">
            <w:rPr>
              <w:iCs/>
            </w:rPr>
            <w:delText>g</w:delText>
          </w:r>
        </w:del>
      </w:ins>
      <w:ins w:id="73" w:author="ERCOT 081925" w:date="2025-08-19T08:32:00Z" w16du:dateUtc="2025-08-19T13:32:00Z">
        <w:r w:rsidR="009A7F54">
          <w:rPr>
            <w:iCs/>
          </w:rPr>
          <w:t>f</w:t>
        </w:r>
      </w:ins>
      <w:del w:id="74" w:author="TIEC 070825" w:date="2025-07-08T13:18:00Z" w16du:dateUtc="2025-07-08T18:18:00Z">
        <w:r w:rsidDel="00CB38EE">
          <w:rPr>
            <w:iCs/>
          </w:rPr>
          <w:delText>f</w:delText>
        </w:r>
      </w:del>
      <w:r w:rsidRPr="00415110">
        <w:rPr>
          <w:iCs/>
        </w:rPr>
        <w:t>) below.</w:t>
      </w:r>
    </w:p>
    <w:p w14:paraId="1946ABF6" w14:textId="70640760" w:rsidR="00E56F96" w:rsidRPr="00415110" w:rsidRDefault="00E56F96" w:rsidP="00E56F96">
      <w:pPr>
        <w:spacing w:after="240"/>
        <w:ind w:left="1440" w:hanging="720"/>
        <w:rPr>
          <w:iCs/>
        </w:rPr>
      </w:pPr>
      <w:r w:rsidRPr="00415110">
        <w:rPr>
          <w:iCs/>
        </w:rPr>
        <w:t>(</w:t>
      </w:r>
      <w:ins w:id="75" w:author="TIEC 070825" w:date="2025-07-08T13:14:00Z" w16du:dateUtc="2025-07-08T18:14:00Z">
        <w:del w:id="76" w:author="ERCOT 081925" w:date="2025-08-19T08:32:00Z" w16du:dateUtc="2025-08-19T13:32:00Z">
          <w:r w:rsidR="00CB38EE" w:rsidDel="009A7F54">
            <w:rPr>
              <w:iCs/>
            </w:rPr>
            <w:delText>g</w:delText>
          </w:r>
        </w:del>
      </w:ins>
      <w:ins w:id="77" w:author="ERCOT 081925" w:date="2025-08-19T08:32:00Z" w16du:dateUtc="2025-08-19T13:32:00Z">
        <w:r w:rsidR="009A7F54">
          <w:rPr>
            <w:iCs/>
          </w:rPr>
          <w:t>f</w:t>
        </w:r>
      </w:ins>
      <w:del w:id="78" w:author="TIEC 070825" w:date="2025-07-08T13:14:00Z" w16du:dateUtc="2025-07-08T18:14:00Z">
        <w:r w:rsidDel="00CB38EE">
          <w:rPr>
            <w:iCs/>
          </w:rPr>
          <w:delText>f</w:delText>
        </w:r>
      </w:del>
      <w:r w:rsidRPr="00415110">
        <w:rPr>
          <w:iCs/>
        </w:rPr>
        <w:t>)</w:t>
      </w:r>
      <w:r w:rsidRPr="00415110">
        <w:rPr>
          <w:iCs/>
        </w:rPr>
        <w:tab/>
        <w:t>A project shall be considered a neutral project if it consists entirely of:</w:t>
      </w:r>
    </w:p>
    <w:p w14:paraId="473FC280" w14:textId="77777777" w:rsidR="00E56F96" w:rsidRPr="00415110" w:rsidRDefault="00E56F96" w:rsidP="00E56F96">
      <w:pPr>
        <w:spacing w:after="240"/>
        <w:ind w:left="2160" w:hanging="720"/>
      </w:pPr>
      <w:r w:rsidRPr="00415110">
        <w:t>(i)</w:t>
      </w:r>
      <w:r w:rsidRPr="00415110">
        <w:tab/>
        <w:t xml:space="preserve">The addition of or upgrades to radial transmission circuits; </w:t>
      </w:r>
    </w:p>
    <w:p w14:paraId="741582F0" w14:textId="77777777" w:rsidR="00E56F96" w:rsidRPr="00415110" w:rsidRDefault="00E56F96" w:rsidP="00E56F96">
      <w:pPr>
        <w:spacing w:after="240"/>
        <w:ind w:left="2160" w:hanging="720"/>
      </w:pPr>
      <w:r w:rsidRPr="00415110">
        <w:t>(ii)</w:t>
      </w:r>
      <w:r w:rsidRPr="00415110">
        <w:tab/>
        <w:t>The addition of equipment that does not affect the transfer capability of a circuit;</w:t>
      </w:r>
    </w:p>
    <w:p w14:paraId="784D143D" w14:textId="77777777" w:rsidR="00E56F96" w:rsidRPr="00415110" w:rsidRDefault="00E56F96" w:rsidP="00E56F96">
      <w:pPr>
        <w:spacing w:after="240"/>
        <w:ind w:left="2160" w:hanging="720"/>
      </w:pPr>
      <w:r w:rsidRPr="00415110">
        <w:t>(iii)</w:t>
      </w:r>
      <w:r w:rsidRPr="00415110">
        <w:tab/>
        <w:t xml:space="preserve">Repair and replacement-in-kind projects; </w:t>
      </w:r>
    </w:p>
    <w:p w14:paraId="400E6D75" w14:textId="77777777" w:rsidR="00E56F96" w:rsidRPr="00415110" w:rsidRDefault="00E56F96" w:rsidP="00E56F96">
      <w:pPr>
        <w:spacing w:after="240"/>
        <w:ind w:left="2160" w:hanging="720"/>
      </w:pPr>
      <w:r w:rsidRPr="00415110">
        <w:t>(iv)</w:t>
      </w:r>
      <w:r w:rsidRPr="00415110">
        <w:tab/>
      </w:r>
      <w:r>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048A00BE" w14:textId="77777777" w:rsidR="00E56F96" w:rsidRDefault="00E56F96" w:rsidP="00E56F96">
      <w:pPr>
        <w:spacing w:after="240"/>
        <w:ind w:left="2160" w:hanging="720"/>
      </w:pPr>
      <w:r w:rsidRPr="00415110">
        <w:t>(v)</w:t>
      </w:r>
      <w:r w:rsidRPr="00415110">
        <w:tab/>
        <w:t xml:space="preserve">The addition of static reactive devices; </w:t>
      </w:r>
    </w:p>
    <w:p w14:paraId="3D4B2754" w14:textId="77777777" w:rsidR="00E56F96" w:rsidRPr="00415110" w:rsidRDefault="00E56F96" w:rsidP="00E56F96">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0730A519" w14:textId="77777777" w:rsidR="00E56F96" w:rsidRPr="00415110" w:rsidRDefault="00E56F96" w:rsidP="00E56F96">
      <w:pPr>
        <w:spacing w:after="240"/>
        <w:ind w:left="2160" w:hanging="720"/>
        <w:rPr>
          <w:iCs/>
        </w:rPr>
      </w:pPr>
      <w:r w:rsidRPr="00415110">
        <w:rPr>
          <w:iCs/>
        </w:rPr>
        <w:t>(vii)</w:t>
      </w:r>
      <w:r w:rsidRPr="00415110">
        <w:rPr>
          <w:iCs/>
        </w:rPr>
        <w:tab/>
        <w:t>Replacement of failed equipment, even if it results in a ratings and/or impedance change; or</w:t>
      </w:r>
    </w:p>
    <w:p w14:paraId="703A72EA" w14:textId="77777777" w:rsidR="00E56F96" w:rsidRDefault="00E56F96" w:rsidP="00E56F96">
      <w:pPr>
        <w:spacing w:after="240"/>
        <w:ind w:left="2160" w:hanging="720"/>
        <w:rPr>
          <w:iCs/>
        </w:rPr>
      </w:pPr>
      <w:r>
        <w:rPr>
          <w:iCs/>
        </w:rPr>
        <w:t>(viii</w:t>
      </w:r>
      <w:r w:rsidRPr="00415110">
        <w:rPr>
          <w:iCs/>
        </w:rPr>
        <w:t>)</w:t>
      </w:r>
      <w:r w:rsidRPr="00415110">
        <w:rPr>
          <w:iCs/>
        </w:rPr>
        <w:tab/>
        <w:t>Equipment upgrades resulting in only ratings changes.</w:t>
      </w:r>
    </w:p>
    <w:p w14:paraId="0D577C1D" w14:textId="77777777" w:rsidR="00E56F96" w:rsidRPr="00350910" w:rsidRDefault="00E56F96" w:rsidP="00E56F96">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704116CF" w14:textId="77777777" w:rsidR="00E56F96" w:rsidRDefault="00E56F96" w:rsidP="00E56F96">
      <w:pPr>
        <w:spacing w:after="240"/>
        <w:ind w:left="1440" w:hanging="720"/>
      </w:pPr>
      <w:r>
        <w:lastRenderedPageBreak/>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C14FED6" w14:textId="77777777" w:rsidR="00E56F96" w:rsidRDefault="00E56F96" w:rsidP="00E56F96">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1C810022" w14:textId="77777777" w:rsidR="00E56F96" w:rsidRPr="00BB17FF" w:rsidRDefault="00E56F96" w:rsidP="00E56F96">
      <w:pPr>
        <w:pStyle w:val="BodyTextNumbered"/>
      </w:pPr>
      <w:r>
        <w:t>(4)</w:t>
      </w:r>
      <w:r>
        <w:tab/>
        <w:t>If during the course of ERCOT’s independent review of a project, the project scope changes, ERCOT may reclassify the project into the appropriate Tier.</w:t>
      </w:r>
    </w:p>
    <w:p w14:paraId="035099FA" w14:textId="15CC1719" w:rsidR="009A3772" w:rsidRPr="00DF0CBE" w:rsidRDefault="009A3772" w:rsidP="00BC465F">
      <w:pPr>
        <w:pStyle w:val="BodyTextNumbered"/>
        <w:rPr>
          <w:color w:val="000000"/>
          <w:sz w:val="27"/>
          <w:szCs w:val="27"/>
        </w:rPr>
      </w:pPr>
    </w:p>
    <w:sectPr w:rsidR="009A3772" w:rsidRPr="00DF0CBE">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1" w:author="ERCOT Market Rules" w:date="2025-04-16T08:24:00Z" w:initials="EWG">
    <w:p w14:paraId="15E13725" w14:textId="18E13ED6" w:rsidR="00D75B33" w:rsidRDefault="00D75B33">
      <w:pPr>
        <w:pStyle w:val="CommentText"/>
      </w:pPr>
      <w:r>
        <w:rPr>
          <w:rStyle w:val="CommentReference"/>
        </w:rPr>
        <w:annotationRef/>
      </w:r>
      <w:r>
        <w:t>Please note NPRR1274 also proposes changes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5E1372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C68A690" w16cex:dateUtc="2025-04-16T13: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E13725" w16cid:durableId="1C68A69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13C0A07C" w:rsidR="00D176CF" w:rsidRDefault="00D75B33">
    <w:pPr>
      <w:pStyle w:val="Footer"/>
      <w:tabs>
        <w:tab w:val="clear" w:pos="4320"/>
        <w:tab w:val="clear" w:pos="8640"/>
        <w:tab w:val="right" w:pos="9360"/>
      </w:tabs>
      <w:rPr>
        <w:rFonts w:ascii="Arial" w:hAnsi="Arial" w:cs="Arial"/>
        <w:sz w:val="18"/>
      </w:rPr>
    </w:pPr>
    <w:r>
      <w:rPr>
        <w:rFonts w:ascii="Arial" w:hAnsi="Arial" w:cs="Arial"/>
        <w:sz w:val="18"/>
      </w:rPr>
      <w:t>1280</w:t>
    </w:r>
    <w:r w:rsidR="00D176CF">
      <w:rPr>
        <w:rFonts w:ascii="Arial" w:hAnsi="Arial" w:cs="Arial"/>
        <w:sz w:val="18"/>
      </w:rPr>
      <w:t>NPRR</w:t>
    </w:r>
    <w:r w:rsidR="00D12971">
      <w:rPr>
        <w:rFonts w:ascii="Arial" w:hAnsi="Arial" w:cs="Arial"/>
        <w:sz w:val="18"/>
      </w:rPr>
      <w:t>-</w:t>
    </w:r>
    <w:r w:rsidR="00501701">
      <w:rPr>
        <w:rFonts w:ascii="Arial" w:hAnsi="Arial" w:cs="Arial"/>
        <w:sz w:val="18"/>
      </w:rPr>
      <w:t>13</w:t>
    </w:r>
    <w:r w:rsidR="00D12971">
      <w:rPr>
        <w:rFonts w:ascii="Arial" w:hAnsi="Arial" w:cs="Arial"/>
        <w:sz w:val="18"/>
      </w:rPr>
      <w:t xml:space="preserve"> </w:t>
    </w:r>
    <w:r w:rsidR="00501701">
      <w:rPr>
        <w:rFonts w:ascii="Arial" w:hAnsi="Arial" w:cs="Arial"/>
        <w:sz w:val="18"/>
      </w:rPr>
      <w:t>PRS Report 091725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2020F9B2" w:rsidR="00D176CF" w:rsidRDefault="0050170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804761"/>
    <w:multiLevelType w:val="hybridMultilevel"/>
    <w:tmpl w:val="0C9C2B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331BFE"/>
    <w:multiLevelType w:val="hybridMultilevel"/>
    <w:tmpl w:val="9214847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C0F474D"/>
    <w:multiLevelType w:val="hybridMultilevel"/>
    <w:tmpl w:val="B3E4E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3"/>
  </w:num>
  <w:num w:numId="15" w16cid:durableId="1265773267">
    <w:abstractNumId w:val="8"/>
  </w:num>
  <w:num w:numId="16" w16cid:durableId="304939696">
    <w:abstractNumId w:val="11"/>
  </w:num>
  <w:num w:numId="17" w16cid:durableId="1837302691">
    <w:abstractNumId w:val="13"/>
  </w:num>
  <w:num w:numId="18" w16cid:durableId="2140175323">
    <w:abstractNumId w:val="4"/>
  </w:num>
  <w:num w:numId="19" w16cid:durableId="731661008">
    <w:abstractNumId w:val="10"/>
  </w:num>
  <w:num w:numId="20" w16cid:durableId="1512917052">
    <w:abstractNumId w:val="2"/>
  </w:num>
  <w:num w:numId="21" w16cid:durableId="243220422">
    <w:abstractNumId w:val="6"/>
  </w:num>
  <w:num w:numId="22" w16cid:durableId="470095501">
    <w:abstractNumId w:val="12"/>
  </w:num>
  <w:num w:numId="23" w16cid:durableId="678965879">
    <w:abstractNumId w:val="7"/>
  </w:num>
  <w:num w:numId="24" w16cid:durableId="64739703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TIEC 070825">
    <w15:presenceInfo w15:providerId="None" w15:userId="TIEC 070825"/>
  </w15:person>
  <w15:person w15:author="ERCOT 081925">
    <w15:presenceInfo w15:providerId="None" w15:userId="ERCOT 081925"/>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70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66A6"/>
    <w:rsid w:val="000305D5"/>
    <w:rsid w:val="00034A98"/>
    <w:rsid w:val="00042CE3"/>
    <w:rsid w:val="00060A5A"/>
    <w:rsid w:val="00064B44"/>
    <w:rsid w:val="00067FE2"/>
    <w:rsid w:val="0007682E"/>
    <w:rsid w:val="00081176"/>
    <w:rsid w:val="000821E9"/>
    <w:rsid w:val="00082706"/>
    <w:rsid w:val="0008655C"/>
    <w:rsid w:val="0009420C"/>
    <w:rsid w:val="000971A7"/>
    <w:rsid w:val="000A43B7"/>
    <w:rsid w:val="000C6528"/>
    <w:rsid w:val="000D1AEB"/>
    <w:rsid w:val="000D3E64"/>
    <w:rsid w:val="000F13C5"/>
    <w:rsid w:val="000F7D98"/>
    <w:rsid w:val="00105A36"/>
    <w:rsid w:val="001313B4"/>
    <w:rsid w:val="0014546D"/>
    <w:rsid w:val="001500D9"/>
    <w:rsid w:val="00156DB7"/>
    <w:rsid w:val="00157228"/>
    <w:rsid w:val="00160C3C"/>
    <w:rsid w:val="00176375"/>
    <w:rsid w:val="0017783C"/>
    <w:rsid w:val="001875B3"/>
    <w:rsid w:val="0019314C"/>
    <w:rsid w:val="001943C7"/>
    <w:rsid w:val="001A18EB"/>
    <w:rsid w:val="001A5F0B"/>
    <w:rsid w:val="001F38F0"/>
    <w:rsid w:val="001F444A"/>
    <w:rsid w:val="001F67A2"/>
    <w:rsid w:val="00217172"/>
    <w:rsid w:val="00223BAA"/>
    <w:rsid w:val="00237430"/>
    <w:rsid w:val="0026307D"/>
    <w:rsid w:val="00276A99"/>
    <w:rsid w:val="00286AD9"/>
    <w:rsid w:val="00291C6C"/>
    <w:rsid w:val="002966F3"/>
    <w:rsid w:val="002969A5"/>
    <w:rsid w:val="002B69F3"/>
    <w:rsid w:val="002B763A"/>
    <w:rsid w:val="002D382A"/>
    <w:rsid w:val="002D4B3F"/>
    <w:rsid w:val="002F1EDD"/>
    <w:rsid w:val="003013F2"/>
    <w:rsid w:val="0030232A"/>
    <w:rsid w:val="0030694A"/>
    <w:rsid w:val="003069F4"/>
    <w:rsid w:val="003178C0"/>
    <w:rsid w:val="003361F0"/>
    <w:rsid w:val="00341C5B"/>
    <w:rsid w:val="00360920"/>
    <w:rsid w:val="00362A54"/>
    <w:rsid w:val="00384709"/>
    <w:rsid w:val="00386C35"/>
    <w:rsid w:val="00394F55"/>
    <w:rsid w:val="003A3D77"/>
    <w:rsid w:val="003B5AED"/>
    <w:rsid w:val="003C274C"/>
    <w:rsid w:val="003C6B7B"/>
    <w:rsid w:val="003E639C"/>
    <w:rsid w:val="004135BD"/>
    <w:rsid w:val="00417070"/>
    <w:rsid w:val="0042358A"/>
    <w:rsid w:val="004302A4"/>
    <w:rsid w:val="004463BA"/>
    <w:rsid w:val="0045720E"/>
    <w:rsid w:val="00461D45"/>
    <w:rsid w:val="00471327"/>
    <w:rsid w:val="004806A9"/>
    <w:rsid w:val="004822D4"/>
    <w:rsid w:val="00484A32"/>
    <w:rsid w:val="00492239"/>
    <w:rsid w:val="0049290B"/>
    <w:rsid w:val="00496364"/>
    <w:rsid w:val="004A1A83"/>
    <w:rsid w:val="004A4451"/>
    <w:rsid w:val="004B1E91"/>
    <w:rsid w:val="004C1C53"/>
    <w:rsid w:val="004C68AE"/>
    <w:rsid w:val="004D3958"/>
    <w:rsid w:val="004F5CF9"/>
    <w:rsid w:val="005008DF"/>
    <w:rsid w:val="00501701"/>
    <w:rsid w:val="005045D0"/>
    <w:rsid w:val="00510561"/>
    <w:rsid w:val="00514E70"/>
    <w:rsid w:val="0051742D"/>
    <w:rsid w:val="00526FA5"/>
    <w:rsid w:val="00527E0F"/>
    <w:rsid w:val="00534C6C"/>
    <w:rsid w:val="00541456"/>
    <w:rsid w:val="00555554"/>
    <w:rsid w:val="005670EC"/>
    <w:rsid w:val="00572F00"/>
    <w:rsid w:val="00575BB4"/>
    <w:rsid w:val="00577B00"/>
    <w:rsid w:val="005841C0"/>
    <w:rsid w:val="0059260F"/>
    <w:rsid w:val="005979AE"/>
    <w:rsid w:val="005A4964"/>
    <w:rsid w:val="005B0755"/>
    <w:rsid w:val="005B6678"/>
    <w:rsid w:val="005E5074"/>
    <w:rsid w:val="006023C1"/>
    <w:rsid w:val="006037F6"/>
    <w:rsid w:val="00605471"/>
    <w:rsid w:val="006102B2"/>
    <w:rsid w:val="00612E4F"/>
    <w:rsid w:val="00613501"/>
    <w:rsid w:val="00615D5E"/>
    <w:rsid w:val="00622E99"/>
    <w:rsid w:val="00625E5D"/>
    <w:rsid w:val="00635DAA"/>
    <w:rsid w:val="00646A23"/>
    <w:rsid w:val="00653F28"/>
    <w:rsid w:val="00657C61"/>
    <w:rsid w:val="006617DE"/>
    <w:rsid w:val="0066370F"/>
    <w:rsid w:val="00676D9A"/>
    <w:rsid w:val="00691FD5"/>
    <w:rsid w:val="006A0784"/>
    <w:rsid w:val="006A697B"/>
    <w:rsid w:val="006B4DDE"/>
    <w:rsid w:val="006C0D40"/>
    <w:rsid w:val="006D0D04"/>
    <w:rsid w:val="006D2F52"/>
    <w:rsid w:val="006E2246"/>
    <w:rsid w:val="006E4597"/>
    <w:rsid w:val="006F71B7"/>
    <w:rsid w:val="00702B71"/>
    <w:rsid w:val="0070561D"/>
    <w:rsid w:val="00732083"/>
    <w:rsid w:val="00743968"/>
    <w:rsid w:val="00744B88"/>
    <w:rsid w:val="00754025"/>
    <w:rsid w:val="00767662"/>
    <w:rsid w:val="007703AC"/>
    <w:rsid w:val="0077521D"/>
    <w:rsid w:val="007765A9"/>
    <w:rsid w:val="007776B8"/>
    <w:rsid w:val="00785415"/>
    <w:rsid w:val="00786294"/>
    <w:rsid w:val="00791CB9"/>
    <w:rsid w:val="00793130"/>
    <w:rsid w:val="0079598E"/>
    <w:rsid w:val="00797DEE"/>
    <w:rsid w:val="007A12B5"/>
    <w:rsid w:val="007A1BE1"/>
    <w:rsid w:val="007B3233"/>
    <w:rsid w:val="007B3CE3"/>
    <w:rsid w:val="007B3E91"/>
    <w:rsid w:val="007B5A42"/>
    <w:rsid w:val="007C199B"/>
    <w:rsid w:val="007C335D"/>
    <w:rsid w:val="007D27D3"/>
    <w:rsid w:val="007D3073"/>
    <w:rsid w:val="007D3373"/>
    <w:rsid w:val="007D3D98"/>
    <w:rsid w:val="007D5B52"/>
    <w:rsid w:val="007D64B9"/>
    <w:rsid w:val="007D72D4"/>
    <w:rsid w:val="007E0452"/>
    <w:rsid w:val="007F17C6"/>
    <w:rsid w:val="007F215F"/>
    <w:rsid w:val="008070C0"/>
    <w:rsid w:val="00811C12"/>
    <w:rsid w:val="00845778"/>
    <w:rsid w:val="00847072"/>
    <w:rsid w:val="008566A9"/>
    <w:rsid w:val="0087126E"/>
    <w:rsid w:val="0087563E"/>
    <w:rsid w:val="00887E28"/>
    <w:rsid w:val="008A215E"/>
    <w:rsid w:val="008A757B"/>
    <w:rsid w:val="008A7D2E"/>
    <w:rsid w:val="008B4914"/>
    <w:rsid w:val="008D4F20"/>
    <w:rsid w:val="008D5C3A"/>
    <w:rsid w:val="008E2870"/>
    <w:rsid w:val="008E34C7"/>
    <w:rsid w:val="008E6603"/>
    <w:rsid w:val="008E6DA2"/>
    <w:rsid w:val="008F4ADB"/>
    <w:rsid w:val="008F6DD5"/>
    <w:rsid w:val="00907B1E"/>
    <w:rsid w:val="00913EB8"/>
    <w:rsid w:val="009178FF"/>
    <w:rsid w:val="00943AFD"/>
    <w:rsid w:val="00944E1F"/>
    <w:rsid w:val="009534AD"/>
    <w:rsid w:val="00954E06"/>
    <w:rsid w:val="00963A51"/>
    <w:rsid w:val="00983146"/>
    <w:rsid w:val="0098353A"/>
    <w:rsid w:val="00983B6E"/>
    <w:rsid w:val="009936F8"/>
    <w:rsid w:val="009A3772"/>
    <w:rsid w:val="009A7F54"/>
    <w:rsid w:val="009B6C02"/>
    <w:rsid w:val="009C74D8"/>
    <w:rsid w:val="009D17F0"/>
    <w:rsid w:val="009E1BF9"/>
    <w:rsid w:val="009F616B"/>
    <w:rsid w:val="00A03F12"/>
    <w:rsid w:val="00A42796"/>
    <w:rsid w:val="00A42878"/>
    <w:rsid w:val="00A5178E"/>
    <w:rsid w:val="00A5311D"/>
    <w:rsid w:val="00A53C4C"/>
    <w:rsid w:val="00A62D10"/>
    <w:rsid w:val="00A94C4E"/>
    <w:rsid w:val="00AA4298"/>
    <w:rsid w:val="00AA510D"/>
    <w:rsid w:val="00AA744C"/>
    <w:rsid w:val="00AC6610"/>
    <w:rsid w:val="00AD1745"/>
    <w:rsid w:val="00AD3B58"/>
    <w:rsid w:val="00AD5FFF"/>
    <w:rsid w:val="00AD7D8C"/>
    <w:rsid w:val="00AE25B4"/>
    <w:rsid w:val="00AF0D90"/>
    <w:rsid w:val="00AF56C6"/>
    <w:rsid w:val="00AF7CB2"/>
    <w:rsid w:val="00B032E8"/>
    <w:rsid w:val="00B354DB"/>
    <w:rsid w:val="00B442A5"/>
    <w:rsid w:val="00B45F36"/>
    <w:rsid w:val="00B47F2D"/>
    <w:rsid w:val="00B53179"/>
    <w:rsid w:val="00B57F96"/>
    <w:rsid w:val="00B6462E"/>
    <w:rsid w:val="00B67892"/>
    <w:rsid w:val="00B76FC1"/>
    <w:rsid w:val="00BA4D33"/>
    <w:rsid w:val="00BB03F8"/>
    <w:rsid w:val="00BC2D06"/>
    <w:rsid w:val="00BC465F"/>
    <w:rsid w:val="00BD07D2"/>
    <w:rsid w:val="00BD5D77"/>
    <w:rsid w:val="00C00A0A"/>
    <w:rsid w:val="00C17F0E"/>
    <w:rsid w:val="00C5725A"/>
    <w:rsid w:val="00C63671"/>
    <w:rsid w:val="00C744EB"/>
    <w:rsid w:val="00C90702"/>
    <w:rsid w:val="00C917FF"/>
    <w:rsid w:val="00C9766A"/>
    <w:rsid w:val="00CB050F"/>
    <w:rsid w:val="00CB38EE"/>
    <w:rsid w:val="00CC4F39"/>
    <w:rsid w:val="00CC53B8"/>
    <w:rsid w:val="00CC60A8"/>
    <w:rsid w:val="00CD0445"/>
    <w:rsid w:val="00CD544C"/>
    <w:rsid w:val="00CD7374"/>
    <w:rsid w:val="00CF4256"/>
    <w:rsid w:val="00D04FE8"/>
    <w:rsid w:val="00D12971"/>
    <w:rsid w:val="00D176CF"/>
    <w:rsid w:val="00D17AD5"/>
    <w:rsid w:val="00D20E0C"/>
    <w:rsid w:val="00D22411"/>
    <w:rsid w:val="00D271E3"/>
    <w:rsid w:val="00D33DE2"/>
    <w:rsid w:val="00D469C4"/>
    <w:rsid w:val="00D47A80"/>
    <w:rsid w:val="00D65FC8"/>
    <w:rsid w:val="00D667EE"/>
    <w:rsid w:val="00D75B33"/>
    <w:rsid w:val="00D85807"/>
    <w:rsid w:val="00D87349"/>
    <w:rsid w:val="00D91EE9"/>
    <w:rsid w:val="00D9627A"/>
    <w:rsid w:val="00D97220"/>
    <w:rsid w:val="00DC1B48"/>
    <w:rsid w:val="00DC541F"/>
    <w:rsid w:val="00DD4F79"/>
    <w:rsid w:val="00DE5B9B"/>
    <w:rsid w:val="00DE7082"/>
    <w:rsid w:val="00DF0CBE"/>
    <w:rsid w:val="00E0436B"/>
    <w:rsid w:val="00E05CE3"/>
    <w:rsid w:val="00E10438"/>
    <w:rsid w:val="00E1263E"/>
    <w:rsid w:val="00E148A4"/>
    <w:rsid w:val="00E14D47"/>
    <w:rsid w:val="00E1641C"/>
    <w:rsid w:val="00E23606"/>
    <w:rsid w:val="00E26708"/>
    <w:rsid w:val="00E34958"/>
    <w:rsid w:val="00E37AB0"/>
    <w:rsid w:val="00E56B90"/>
    <w:rsid w:val="00E56F96"/>
    <w:rsid w:val="00E7060F"/>
    <w:rsid w:val="00E71C39"/>
    <w:rsid w:val="00EA56E6"/>
    <w:rsid w:val="00EA694D"/>
    <w:rsid w:val="00EC335F"/>
    <w:rsid w:val="00EC48FB"/>
    <w:rsid w:val="00EC4CAB"/>
    <w:rsid w:val="00EC59F2"/>
    <w:rsid w:val="00ED3965"/>
    <w:rsid w:val="00ED3CCE"/>
    <w:rsid w:val="00EE021E"/>
    <w:rsid w:val="00EE1450"/>
    <w:rsid w:val="00EF232A"/>
    <w:rsid w:val="00F05A69"/>
    <w:rsid w:val="00F229F3"/>
    <w:rsid w:val="00F24A88"/>
    <w:rsid w:val="00F31B2D"/>
    <w:rsid w:val="00F32C26"/>
    <w:rsid w:val="00F43FFD"/>
    <w:rsid w:val="00F44236"/>
    <w:rsid w:val="00F52517"/>
    <w:rsid w:val="00F65DE9"/>
    <w:rsid w:val="00F739AA"/>
    <w:rsid w:val="00F77DD1"/>
    <w:rsid w:val="00F86D3C"/>
    <w:rsid w:val="00FA57B2"/>
    <w:rsid w:val="00FB10D1"/>
    <w:rsid w:val="00FB509B"/>
    <w:rsid w:val="00FB7D16"/>
    <w:rsid w:val="00FC313E"/>
    <w:rsid w:val="00FC3D4B"/>
    <w:rsid w:val="00FC6312"/>
    <w:rsid w:val="00FD2DF5"/>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E23606"/>
    <w:rPr>
      <w:iCs/>
      <w:sz w:val="24"/>
    </w:rPr>
  </w:style>
  <w:style w:type="paragraph" w:customStyle="1" w:styleId="BodyTextNumbered">
    <w:name w:val="Body Text Numbered"/>
    <w:basedOn w:val="BodyText"/>
    <w:link w:val="BodyTextNumberedChar1"/>
    <w:rsid w:val="00E23606"/>
    <w:pPr>
      <w:ind w:left="720" w:hanging="720"/>
    </w:pPr>
    <w:rPr>
      <w:iCs/>
      <w:szCs w:val="20"/>
    </w:rPr>
  </w:style>
  <w:style w:type="character" w:customStyle="1" w:styleId="H4Char">
    <w:name w:val="H4 Char"/>
    <w:link w:val="H4"/>
    <w:rsid w:val="00E23606"/>
    <w:rPr>
      <w:b/>
      <w:bCs/>
      <w:snapToGrid w:val="0"/>
      <w:sz w:val="24"/>
    </w:rPr>
  </w:style>
  <w:style w:type="paragraph" w:styleId="ListParagraph">
    <w:name w:val="List Paragraph"/>
    <w:basedOn w:val="Normal"/>
    <w:uiPriority w:val="34"/>
    <w:qFormat/>
    <w:rsid w:val="009A7F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3195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80"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erin.wasik-gutierrez@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SunWook.Kang@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1498</Words>
  <Characters>10522</Characters>
  <Application>Microsoft Office Word</Application>
  <DocSecurity>0</DocSecurity>
  <Lines>87</Lines>
  <Paragraphs>23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11997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2025-09-23T03:43:00Z</dcterms:created>
  <dcterms:modified xsi:type="dcterms:W3CDTF">2025-09-23T03:57:00Z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